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Pr="003E5544" w:rsidRDefault="00C208D3" w:rsidP="00513881">
      <w:pPr>
        <w:pStyle w:val="Indice"/>
        <w:spacing w:after="0" w:line="240" w:lineRule="auto"/>
        <w:jc w:val="center"/>
        <w:rPr>
          <w:rFonts w:ascii="Calibri" w:hAnsi="Calibri" w:cs="Calibri"/>
          <w:b/>
          <w:bCs/>
          <w:sz w:val="20"/>
          <w:szCs w:val="20"/>
        </w:rPr>
      </w:pPr>
    </w:p>
    <w:p w14:paraId="66AE3FAF" w14:textId="77777777" w:rsidR="00B404DC" w:rsidRPr="003E5544" w:rsidRDefault="00B404DC" w:rsidP="00513881">
      <w:pPr>
        <w:pStyle w:val="Indice"/>
        <w:spacing w:after="0" w:line="240" w:lineRule="auto"/>
        <w:jc w:val="center"/>
        <w:rPr>
          <w:rFonts w:ascii="Calibri" w:hAnsi="Calibri" w:cs="Calibri"/>
          <w:b/>
          <w:bCs/>
          <w:sz w:val="20"/>
          <w:szCs w:val="20"/>
        </w:rPr>
      </w:pPr>
    </w:p>
    <w:p w14:paraId="0BE5B5FD" w14:textId="77777777" w:rsidR="00B404DC" w:rsidRPr="003E5544" w:rsidRDefault="00B404DC" w:rsidP="00513881">
      <w:pPr>
        <w:pStyle w:val="Indice"/>
        <w:spacing w:after="0" w:line="240" w:lineRule="auto"/>
        <w:jc w:val="center"/>
        <w:rPr>
          <w:rFonts w:ascii="Calibri" w:hAnsi="Calibri" w:cs="Calibri"/>
          <w:b/>
          <w:bCs/>
          <w:sz w:val="20"/>
          <w:szCs w:val="20"/>
        </w:rPr>
      </w:pPr>
    </w:p>
    <w:p w14:paraId="7C1027DF" w14:textId="77777777" w:rsidR="00B404DC" w:rsidRPr="003E5544" w:rsidRDefault="00B404DC" w:rsidP="00513881">
      <w:pPr>
        <w:pStyle w:val="Indice"/>
        <w:spacing w:after="0" w:line="240" w:lineRule="auto"/>
        <w:jc w:val="center"/>
        <w:rPr>
          <w:rFonts w:ascii="Calibri" w:hAnsi="Calibri" w:cs="Calibri"/>
          <w:b/>
          <w:bCs/>
          <w:sz w:val="20"/>
          <w:szCs w:val="20"/>
        </w:rPr>
      </w:pPr>
    </w:p>
    <w:p w14:paraId="4B1FE6D1" w14:textId="77777777" w:rsidR="00B404DC" w:rsidRPr="003E5544" w:rsidRDefault="00B404DC" w:rsidP="00513881">
      <w:pPr>
        <w:pStyle w:val="Indice"/>
        <w:spacing w:after="0" w:line="240" w:lineRule="auto"/>
        <w:jc w:val="center"/>
        <w:rPr>
          <w:rFonts w:ascii="Calibri" w:hAnsi="Calibri" w:cs="Calibri"/>
          <w:b/>
          <w:bCs/>
          <w:sz w:val="20"/>
          <w:szCs w:val="20"/>
        </w:rPr>
      </w:pPr>
    </w:p>
    <w:p w14:paraId="2B7FC53B" w14:textId="77777777" w:rsidR="00B404DC" w:rsidRPr="003E5544" w:rsidRDefault="00B404DC" w:rsidP="00513881">
      <w:pPr>
        <w:pStyle w:val="Indice"/>
        <w:spacing w:after="0" w:line="240" w:lineRule="auto"/>
        <w:jc w:val="center"/>
        <w:rPr>
          <w:rFonts w:ascii="Calibri" w:hAnsi="Calibri" w:cs="Calibri"/>
          <w:b/>
          <w:bCs/>
          <w:sz w:val="20"/>
          <w:szCs w:val="20"/>
        </w:rPr>
      </w:pPr>
    </w:p>
    <w:p w14:paraId="2A05B432" w14:textId="3E0C8D98" w:rsidR="00C208D3" w:rsidRPr="003E5544" w:rsidRDefault="00C208D3">
      <w:pPr>
        <w:spacing w:after="0" w:line="240" w:lineRule="auto"/>
        <w:rPr>
          <w:rFonts w:ascii="Calibri" w:hAnsi="Calibri" w:cs="Calibri"/>
          <w:b/>
          <w:bCs/>
          <w:sz w:val="20"/>
          <w:szCs w:val="20"/>
        </w:rPr>
      </w:pPr>
    </w:p>
    <w:tbl>
      <w:tblPr>
        <w:tblStyle w:val="Grigliatabella"/>
        <w:tblW w:w="10042" w:type="dxa"/>
        <w:tblLook w:val="04A0" w:firstRow="1" w:lastRow="0" w:firstColumn="1" w:lastColumn="0" w:noHBand="0" w:noVBand="1"/>
      </w:tblPr>
      <w:tblGrid>
        <w:gridCol w:w="10042"/>
      </w:tblGrid>
      <w:tr w:rsidR="00C208D3" w:rsidRPr="003E5544" w14:paraId="7A1F9644" w14:textId="77777777" w:rsidTr="00B404DC">
        <w:trPr>
          <w:trHeight w:val="7868"/>
        </w:trPr>
        <w:tc>
          <w:tcPr>
            <w:tcW w:w="10042" w:type="dxa"/>
          </w:tcPr>
          <w:p w14:paraId="5B74C24A" w14:textId="77777777" w:rsidR="00C208D3" w:rsidRPr="003E5544" w:rsidRDefault="00C208D3" w:rsidP="00C208D3">
            <w:pPr>
              <w:spacing w:after="0" w:line="240" w:lineRule="auto"/>
              <w:jc w:val="center"/>
              <w:rPr>
                <w:rFonts w:ascii="Calibri" w:hAnsi="Calibri" w:cs="Calibri"/>
                <w:b/>
                <w:bCs/>
                <w:sz w:val="20"/>
                <w:szCs w:val="20"/>
              </w:rPr>
            </w:pPr>
            <w:r w:rsidRPr="003E5544">
              <w:rPr>
                <w:rFonts w:ascii="Calibri" w:hAnsi="Calibri" w:cs="Calibri"/>
                <w:b/>
                <w:bCs/>
                <w:sz w:val="20"/>
                <w:szCs w:val="20"/>
              </w:rPr>
              <w:t>ISTRUZIONI PER LA COMPILAZIONE</w:t>
            </w:r>
          </w:p>
          <w:p w14:paraId="6770899B" w14:textId="77777777" w:rsidR="00C208D3" w:rsidRPr="003E5544" w:rsidRDefault="00C208D3" w:rsidP="00C208D3">
            <w:pPr>
              <w:spacing w:after="0" w:line="240" w:lineRule="auto"/>
              <w:jc w:val="center"/>
              <w:rPr>
                <w:rFonts w:ascii="Calibri" w:hAnsi="Calibri" w:cs="Calibri"/>
                <w:b/>
                <w:bCs/>
                <w:sz w:val="20"/>
                <w:szCs w:val="20"/>
              </w:rPr>
            </w:pPr>
          </w:p>
          <w:p w14:paraId="63A12CBD" w14:textId="60C9911E" w:rsidR="000D0F7C" w:rsidRPr="003E5544" w:rsidRDefault="000D0F7C" w:rsidP="00E01457">
            <w:pPr>
              <w:spacing w:after="120" w:line="240" w:lineRule="auto"/>
              <w:jc w:val="both"/>
              <w:rPr>
                <w:rFonts w:ascii="Calibri" w:hAnsi="Calibri" w:cs="Calibri"/>
                <w:sz w:val="20"/>
                <w:szCs w:val="20"/>
              </w:rPr>
            </w:pPr>
            <w:r w:rsidRPr="003E5544">
              <w:rPr>
                <w:rFonts w:ascii="Calibri" w:hAnsi="Calibri" w:cs="Calibri"/>
                <w:sz w:val="20"/>
                <w:szCs w:val="20"/>
              </w:rPr>
              <w:t xml:space="preserve">→ </w:t>
            </w:r>
            <w:r w:rsidRPr="003E5544">
              <w:rPr>
                <w:rFonts w:ascii="Calibri" w:hAnsi="Calibri" w:cs="Calibri"/>
                <w:b/>
                <w:bCs/>
                <w:sz w:val="20"/>
                <w:szCs w:val="20"/>
              </w:rPr>
              <w:t>Le dichiarazioni/gli impegni contenuti nelle sezioni contraddistinte con [Eventuale] vanno rese solo se ricorrono le condizioni ivi riportate</w:t>
            </w:r>
          </w:p>
          <w:p w14:paraId="0AFE337F" w14:textId="08CAB57D" w:rsidR="00E01457" w:rsidRPr="003E5544" w:rsidRDefault="00E01457" w:rsidP="00E01457">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00C208D3" w:rsidRPr="003E5544">
              <w:rPr>
                <w:rFonts w:ascii="Calibri" w:hAnsi="Calibri" w:cs="Calibri"/>
                <w:b/>
                <w:bCs/>
                <w:sz w:val="20"/>
                <w:szCs w:val="20"/>
              </w:rPr>
              <w:t>Le dichiarazioni/gli impegni preceduti dal simbolo • sono automaticamente rese</w:t>
            </w:r>
            <w:r w:rsidRPr="003E5544">
              <w:rPr>
                <w:rFonts w:ascii="Calibri" w:hAnsi="Calibri" w:cs="Calibri"/>
                <w:b/>
                <w:bCs/>
                <w:sz w:val="20"/>
                <w:szCs w:val="20"/>
              </w:rPr>
              <w:t>.</w:t>
            </w:r>
          </w:p>
          <w:p w14:paraId="51ED7559" w14:textId="7DC458E0" w:rsidR="00C208D3" w:rsidRPr="003E5544" w:rsidRDefault="00E01457" w:rsidP="00E01457">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Pr="003E5544">
              <w:rPr>
                <w:rFonts w:ascii="Calibri" w:hAnsi="Calibri" w:cs="Calibri"/>
                <w:b/>
                <w:bCs/>
                <w:sz w:val="20"/>
                <w:szCs w:val="20"/>
              </w:rPr>
              <w:t>L</w:t>
            </w:r>
            <w:r w:rsidR="00C208D3" w:rsidRPr="003E5544">
              <w:rPr>
                <w:rFonts w:ascii="Calibri" w:hAnsi="Calibri" w:cs="Calibri"/>
                <w:b/>
                <w:bCs/>
                <w:sz w:val="20"/>
                <w:szCs w:val="20"/>
              </w:rPr>
              <w:t xml:space="preserve">e dichiarazioni/gli impegni preceduti dal simbolo </w:t>
            </w:r>
            <w:r w:rsidR="0003190D" w:rsidRPr="003E5544">
              <w:rPr>
                <w:rFonts w:ascii="Calibri" w:hAnsi="Calibri" w:cs="Calibri"/>
                <w:sz w:val="20"/>
                <w:szCs w:val="20"/>
              </w:rPr>
              <w:t>□</w:t>
            </w:r>
            <w:r w:rsidR="00C208D3" w:rsidRPr="003E5544">
              <w:rPr>
                <w:rFonts w:ascii="Calibri" w:hAnsi="Calibri" w:cs="Calibri"/>
                <w:bCs/>
                <w:sz w:val="20"/>
                <w:szCs w:val="20"/>
              </w:rPr>
              <w:t xml:space="preserve"> </w:t>
            </w:r>
            <w:r w:rsidR="00C208D3" w:rsidRPr="003E5544">
              <w:rPr>
                <w:rFonts w:ascii="Calibri" w:hAnsi="Calibri" w:cs="Calibri"/>
                <w:b/>
                <w:bCs/>
                <w:sz w:val="20"/>
                <w:szCs w:val="20"/>
              </w:rPr>
              <w:t>devono essere selezionate se del caso.</w:t>
            </w:r>
          </w:p>
          <w:p w14:paraId="127F471A" w14:textId="77777777" w:rsidR="00B404DC" w:rsidRPr="003E5544" w:rsidRDefault="00B404DC" w:rsidP="00B404DC">
            <w:pPr>
              <w:spacing w:after="120" w:line="240" w:lineRule="auto"/>
              <w:jc w:val="both"/>
              <w:rPr>
                <w:rFonts w:ascii="Calibri" w:hAnsi="Calibri" w:cs="Calibri"/>
                <w:b/>
                <w:bCs/>
                <w:sz w:val="20"/>
                <w:szCs w:val="20"/>
              </w:rPr>
            </w:pPr>
            <w:r w:rsidRPr="003E5544">
              <w:rPr>
                <w:rFonts w:ascii="Calibri" w:hAnsi="Calibri" w:cs="Calibri"/>
                <w:sz w:val="20"/>
                <w:szCs w:val="20"/>
              </w:rPr>
              <w:t xml:space="preserve">→ </w:t>
            </w:r>
            <w:r w:rsidRPr="003E5544">
              <w:rPr>
                <w:rFonts w:ascii="Calibri" w:hAnsi="Calibri" w:cs="Calibri"/>
                <w:b/>
                <w:bCs/>
                <w:sz w:val="20"/>
                <w:szCs w:val="20"/>
              </w:rPr>
              <w:t xml:space="preserve">Codice indica il D. Lgs. N. 36/2023 e </w:t>
            </w:r>
            <w:proofErr w:type="spellStart"/>
            <w:r w:rsidRPr="003E5544">
              <w:rPr>
                <w:rFonts w:ascii="Calibri" w:hAnsi="Calibri" w:cs="Calibri"/>
                <w:b/>
                <w:bCs/>
                <w:sz w:val="20"/>
                <w:szCs w:val="20"/>
              </w:rPr>
              <w:t>s.m.i.</w:t>
            </w:r>
            <w:proofErr w:type="spellEnd"/>
          </w:p>
          <w:p w14:paraId="52B5BC68" w14:textId="77777777" w:rsidR="00494F7B" w:rsidRPr="003E5544" w:rsidRDefault="00494F7B" w:rsidP="00E01457">
            <w:pPr>
              <w:spacing w:after="120" w:line="240" w:lineRule="auto"/>
              <w:jc w:val="both"/>
              <w:rPr>
                <w:rFonts w:ascii="Calibri" w:hAnsi="Calibri" w:cs="Calibri"/>
                <w:b/>
                <w:bCs/>
                <w:sz w:val="20"/>
                <w:szCs w:val="20"/>
              </w:rPr>
            </w:pPr>
          </w:p>
          <w:p w14:paraId="1DD98D72" w14:textId="77777777" w:rsidR="00B404DC" w:rsidRPr="003E5544" w:rsidRDefault="00B404DC" w:rsidP="00E01457">
            <w:pPr>
              <w:spacing w:after="120" w:line="240" w:lineRule="auto"/>
              <w:jc w:val="both"/>
              <w:rPr>
                <w:rFonts w:ascii="Calibri" w:hAnsi="Calibri" w:cs="Calibri"/>
                <w:b/>
                <w:bCs/>
                <w:sz w:val="20"/>
                <w:szCs w:val="20"/>
              </w:rPr>
            </w:pPr>
          </w:p>
          <w:p w14:paraId="21992DFE" w14:textId="77777777" w:rsidR="00B404DC" w:rsidRPr="003E5544" w:rsidRDefault="00B404DC" w:rsidP="00E01457">
            <w:pPr>
              <w:spacing w:after="120" w:line="240" w:lineRule="auto"/>
              <w:jc w:val="both"/>
              <w:rPr>
                <w:rFonts w:ascii="Calibri" w:hAnsi="Calibri" w:cs="Calibri"/>
                <w:b/>
                <w:bCs/>
                <w:sz w:val="20"/>
                <w:szCs w:val="20"/>
              </w:rPr>
            </w:pPr>
          </w:p>
          <w:p w14:paraId="115DA72C" w14:textId="46244A79" w:rsidR="00494F7B" w:rsidRPr="003E5544" w:rsidRDefault="00494F7B" w:rsidP="00E01457">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1"/>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FF377FF" w14:textId="77777777" w:rsidR="00C73EF4" w:rsidRPr="003E5544" w:rsidRDefault="00C73EF4" w:rsidP="00E01457">
            <w:pPr>
              <w:spacing w:after="120" w:line="240" w:lineRule="auto"/>
              <w:jc w:val="both"/>
              <w:rPr>
                <w:rFonts w:ascii="Calibri" w:hAnsi="Calibri" w:cs="Calibri"/>
                <w:b/>
                <w:bCs/>
                <w:sz w:val="20"/>
                <w:szCs w:val="20"/>
              </w:rPr>
            </w:pPr>
          </w:p>
          <w:p w14:paraId="07900367" w14:textId="6DDD4B79" w:rsidR="00C73EF4" w:rsidRPr="003E5544" w:rsidRDefault="00C73EF4" w:rsidP="00C73EF4">
            <w:pPr>
              <w:pStyle w:val="Corpodeltesto21"/>
              <w:spacing w:line="240" w:lineRule="auto"/>
              <w:ind w:right="0"/>
              <w:rPr>
                <w:rFonts w:ascii="Calibri" w:eastAsiaTheme="minorHAnsi" w:hAnsi="Calibri" w:cs="Calibri"/>
                <w:color w:val="auto"/>
                <w:kern w:val="0"/>
                <w:sz w:val="20"/>
                <w:lang w:eastAsia="en-US"/>
              </w:rPr>
            </w:pPr>
            <w:r w:rsidRPr="003E5544">
              <w:rPr>
                <w:rFonts w:ascii="Calibri" w:eastAsiaTheme="minorHAnsi" w:hAnsi="Calibri" w:cs="Calibri"/>
                <w:color w:val="auto"/>
                <w:kern w:val="0"/>
                <w:sz w:val="20"/>
                <w:lang w:eastAsia="en-US"/>
              </w:rPr>
              <w:t>Il presente modello deve essere compilato (nonché eventualmente anche modificato) - in conformità a quanto previsto nel disciplinare di gara – utilizzando un computer; per selezionare il riquadro</w:t>
            </w:r>
            <w:r w:rsidRPr="003E5544">
              <w:rPr>
                <w:rFonts w:ascii="Calibri" w:eastAsia="MS Gothic" w:hAnsi="Calibri" w:cs="Calibri"/>
                <w:sz w:val="20"/>
              </w:rPr>
              <w:t xml:space="preserve"> </w:t>
            </w:r>
            <w:r w:rsidR="00673480" w:rsidRPr="003E5544">
              <w:rPr>
                <w:rFonts w:ascii="Calibri" w:hAnsi="Calibri" w:cs="Calibri"/>
                <w:sz w:val="20"/>
              </w:rPr>
              <w:fldChar w:fldCharType="begin">
                <w:ffData>
                  <w:name w:val=""/>
                  <w:enabled/>
                  <w:calcOnExit w:val="0"/>
                  <w:checkBox>
                    <w:sizeAuto/>
                    <w:default w:val="0"/>
                  </w:checkBox>
                </w:ffData>
              </w:fldChar>
            </w:r>
            <w:r w:rsidR="00673480" w:rsidRPr="003E5544">
              <w:rPr>
                <w:rFonts w:ascii="Calibri" w:hAnsi="Calibri" w:cs="Calibri"/>
                <w:sz w:val="20"/>
              </w:rPr>
              <w:instrText xml:space="preserve"> FORMCHECKBOX </w:instrText>
            </w:r>
            <w:r w:rsidR="00673480" w:rsidRPr="003E5544">
              <w:rPr>
                <w:rFonts w:ascii="Calibri" w:hAnsi="Calibri" w:cs="Calibri"/>
                <w:sz w:val="20"/>
              </w:rPr>
            </w:r>
            <w:r w:rsidR="00673480" w:rsidRPr="003E5544">
              <w:rPr>
                <w:rFonts w:ascii="Calibri" w:hAnsi="Calibri" w:cs="Calibri"/>
                <w:sz w:val="20"/>
              </w:rPr>
              <w:fldChar w:fldCharType="separate"/>
            </w:r>
            <w:r w:rsidR="00673480" w:rsidRPr="003E5544">
              <w:rPr>
                <w:rFonts w:ascii="Calibri" w:hAnsi="Calibri" w:cs="Calibri"/>
                <w:sz w:val="20"/>
              </w:rPr>
              <w:fldChar w:fldCharType="end"/>
            </w:r>
            <w:r w:rsidRPr="003E5544">
              <w:rPr>
                <w:rFonts w:ascii="Calibri" w:hAnsi="Calibri" w:cs="Calibri"/>
                <w:sz w:val="20"/>
              </w:rPr>
              <w:t xml:space="preserve"> </w:t>
            </w:r>
            <w:r w:rsidRPr="003E5544">
              <w:rPr>
                <w:rFonts w:ascii="Calibri" w:eastAsiaTheme="minorHAnsi" w:hAnsi="Calibri" w:cs="Calibri"/>
                <w:color w:val="auto"/>
                <w:kern w:val="0"/>
                <w:sz w:val="20"/>
                <w:lang w:eastAsia="en-US"/>
              </w:rPr>
              <w:t>dell’opzione scelta effettuare le seguenti operazioni: doppio clic sulla casella e flag sull’opzione “</w:t>
            </w:r>
            <w:r w:rsidRPr="003E5544">
              <w:rPr>
                <w:rFonts w:ascii="Calibri" w:eastAsiaTheme="minorHAnsi" w:hAnsi="Calibri" w:cs="Calibri"/>
                <w:i/>
                <w:color w:val="auto"/>
                <w:kern w:val="0"/>
                <w:sz w:val="20"/>
                <w:lang w:eastAsia="en-US"/>
              </w:rPr>
              <w:t>selezionato</w:t>
            </w:r>
            <w:r w:rsidRPr="003E5544">
              <w:rPr>
                <w:rFonts w:ascii="Calibri" w:eastAsiaTheme="minorHAnsi" w:hAnsi="Calibri" w:cs="Calibri"/>
                <w:color w:val="auto"/>
                <w:kern w:val="0"/>
                <w:sz w:val="20"/>
                <w:lang w:eastAsia="en-US"/>
              </w:rPr>
              <w:t>” nel campo “</w:t>
            </w:r>
            <w:r w:rsidRPr="003E5544">
              <w:rPr>
                <w:rFonts w:ascii="Calibri" w:eastAsiaTheme="minorHAnsi" w:hAnsi="Calibri" w:cs="Calibri"/>
                <w:i/>
                <w:color w:val="auto"/>
                <w:kern w:val="0"/>
                <w:sz w:val="20"/>
                <w:lang w:eastAsia="en-US"/>
              </w:rPr>
              <w:t>Valore predefinito</w:t>
            </w:r>
            <w:r w:rsidRPr="003E5544">
              <w:rPr>
                <w:rFonts w:ascii="Calibri" w:eastAsiaTheme="minorHAnsi" w:hAnsi="Calibri" w:cs="Calibr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3E5544" w:rsidRDefault="00C73EF4" w:rsidP="00E01457">
            <w:pPr>
              <w:spacing w:after="120" w:line="240" w:lineRule="auto"/>
              <w:jc w:val="both"/>
              <w:rPr>
                <w:rFonts w:ascii="Calibri" w:hAnsi="Calibri" w:cs="Calibri"/>
                <w:b/>
                <w:bCs/>
                <w:sz w:val="20"/>
                <w:szCs w:val="20"/>
              </w:rPr>
            </w:pPr>
          </w:p>
          <w:p w14:paraId="1CB743D4" w14:textId="77777777" w:rsidR="0083449C" w:rsidRPr="003E5544" w:rsidRDefault="0083449C" w:rsidP="00C208D3">
            <w:pPr>
              <w:spacing w:after="0" w:line="240" w:lineRule="auto"/>
              <w:jc w:val="both"/>
              <w:rPr>
                <w:rFonts w:ascii="Calibri" w:hAnsi="Calibri" w:cs="Calibri"/>
                <w:sz w:val="20"/>
                <w:szCs w:val="20"/>
              </w:rPr>
            </w:pPr>
          </w:p>
          <w:p w14:paraId="07F5C1FC" w14:textId="7794CF50" w:rsidR="0083449C" w:rsidRPr="003E5544" w:rsidRDefault="0083449C" w:rsidP="00C208D3">
            <w:pPr>
              <w:spacing w:after="0" w:line="240" w:lineRule="auto"/>
              <w:jc w:val="both"/>
              <w:rPr>
                <w:rFonts w:ascii="Calibri" w:hAnsi="Calibri" w:cs="Calibri"/>
                <w:b/>
                <w:bCs/>
                <w:sz w:val="20"/>
                <w:szCs w:val="20"/>
              </w:rPr>
            </w:pPr>
          </w:p>
        </w:tc>
      </w:tr>
    </w:tbl>
    <w:p w14:paraId="5A709E68" w14:textId="77777777" w:rsidR="00C208D3" w:rsidRPr="003E5544" w:rsidRDefault="00C208D3">
      <w:pPr>
        <w:spacing w:after="0" w:line="240" w:lineRule="auto"/>
        <w:rPr>
          <w:rFonts w:ascii="Calibri" w:hAnsi="Calibri" w:cs="Calibri"/>
          <w:b/>
          <w:bCs/>
          <w:sz w:val="20"/>
          <w:szCs w:val="20"/>
        </w:rPr>
      </w:pPr>
    </w:p>
    <w:p w14:paraId="47ED7BF8" w14:textId="77777777" w:rsidR="00B404DC" w:rsidRPr="003E5544" w:rsidRDefault="00B404DC">
      <w:pPr>
        <w:spacing w:after="0" w:line="240" w:lineRule="auto"/>
        <w:rPr>
          <w:rFonts w:ascii="Calibri" w:hAnsi="Calibri" w:cs="Calibri"/>
          <w:b/>
          <w:bCs/>
          <w:sz w:val="20"/>
          <w:szCs w:val="20"/>
        </w:rPr>
      </w:pPr>
    </w:p>
    <w:p w14:paraId="78B3C7C8" w14:textId="77777777" w:rsidR="00B404DC" w:rsidRPr="003E5544" w:rsidRDefault="00B404DC">
      <w:pPr>
        <w:spacing w:after="0" w:line="240" w:lineRule="auto"/>
        <w:rPr>
          <w:rFonts w:ascii="Calibri" w:hAnsi="Calibri" w:cs="Calibri"/>
          <w:b/>
          <w:bCs/>
          <w:sz w:val="20"/>
          <w:szCs w:val="20"/>
        </w:rPr>
      </w:pPr>
    </w:p>
    <w:p w14:paraId="50B2376E" w14:textId="77777777" w:rsidR="00B404DC" w:rsidRPr="003E5544" w:rsidRDefault="00B404DC">
      <w:pPr>
        <w:spacing w:after="0" w:line="240" w:lineRule="auto"/>
        <w:rPr>
          <w:rFonts w:ascii="Calibri" w:hAnsi="Calibri" w:cs="Calibri"/>
          <w:b/>
          <w:bCs/>
          <w:sz w:val="20"/>
          <w:szCs w:val="20"/>
        </w:rPr>
      </w:pPr>
    </w:p>
    <w:p w14:paraId="4A1AEDCD" w14:textId="77777777" w:rsidR="00B404DC" w:rsidRPr="003E5544" w:rsidRDefault="00B404DC" w:rsidP="00513881">
      <w:pPr>
        <w:pStyle w:val="Indice"/>
        <w:spacing w:after="0" w:line="240" w:lineRule="auto"/>
        <w:jc w:val="center"/>
        <w:rPr>
          <w:rFonts w:ascii="Calibri" w:hAnsi="Calibri" w:cs="Calibri"/>
          <w:b/>
          <w:bCs/>
          <w:sz w:val="20"/>
          <w:szCs w:val="20"/>
        </w:rPr>
      </w:pPr>
    </w:p>
    <w:p w14:paraId="54B30DDD" w14:textId="77777777" w:rsidR="00B404DC" w:rsidRPr="003E5544" w:rsidRDefault="00B404DC" w:rsidP="00513881">
      <w:pPr>
        <w:pStyle w:val="Indice"/>
        <w:spacing w:after="0" w:line="240" w:lineRule="auto"/>
        <w:jc w:val="center"/>
        <w:rPr>
          <w:rFonts w:ascii="Calibri" w:hAnsi="Calibri" w:cs="Calibri"/>
          <w:b/>
          <w:bCs/>
          <w:sz w:val="20"/>
          <w:szCs w:val="20"/>
        </w:rPr>
      </w:pPr>
    </w:p>
    <w:p w14:paraId="05419234" w14:textId="77777777" w:rsidR="00B404DC" w:rsidRPr="003E5544" w:rsidRDefault="00B404DC" w:rsidP="00513881">
      <w:pPr>
        <w:pStyle w:val="Indice"/>
        <w:spacing w:after="0" w:line="240" w:lineRule="auto"/>
        <w:jc w:val="center"/>
        <w:rPr>
          <w:rFonts w:ascii="Calibri" w:hAnsi="Calibri" w:cs="Calibri"/>
          <w:b/>
          <w:bCs/>
          <w:sz w:val="20"/>
          <w:szCs w:val="20"/>
        </w:rPr>
      </w:pPr>
    </w:p>
    <w:p w14:paraId="72C8985A" w14:textId="77777777" w:rsidR="00B404DC" w:rsidRPr="003E5544" w:rsidRDefault="00B404DC" w:rsidP="00513881">
      <w:pPr>
        <w:pStyle w:val="Indice"/>
        <w:spacing w:after="0" w:line="240" w:lineRule="auto"/>
        <w:jc w:val="center"/>
        <w:rPr>
          <w:rFonts w:ascii="Calibri" w:hAnsi="Calibri" w:cs="Calibri"/>
          <w:b/>
          <w:bCs/>
          <w:sz w:val="20"/>
          <w:szCs w:val="20"/>
        </w:rPr>
      </w:pPr>
    </w:p>
    <w:p w14:paraId="0260A822" w14:textId="77777777" w:rsidR="00B404DC" w:rsidRPr="003E5544" w:rsidRDefault="00B404DC" w:rsidP="00513881">
      <w:pPr>
        <w:pStyle w:val="Indice"/>
        <w:spacing w:after="0" w:line="240" w:lineRule="auto"/>
        <w:jc w:val="center"/>
        <w:rPr>
          <w:rFonts w:ascii="Calibri" w:hAnsi="Calibri" w:cs="Calibri"/>
          <w:b/>
          <w:bCs/>
          <w:sz w:val="20"/>
          <w:szCs w:val="20"/>
        </w:rPr>
      </w:pPr>
    </w:p>
    <w:p w14:paraId="25F66619" w14:textId="77777777" w:rsidR="00B404DC" w:rsidRPr="003E5544" w:rsidRDefault="00B404DC" w:rsidP="00513881">
      <w:pPr>
        <w:pStyle w:val="Indice"/>
        <w:spacing w:after="0" w:line="240" w:lineRule="auto"/>
        <w:jc w:val="center"/>
        <w:rPr>
          <w:rFonts w:ascii="Calibri" w:hAnsi="Calibri" w:cs="Calibri"/>
          <w:b/>
          <w:bCs/>
          <w:sz w:val="20"/>
          <w:szCs w:val="20"/>
        </w:rPr>
      </w:pPr>
    </w:p>
    <w:p w14:paraId="361319DC" w14:textId="77777777" w:rsidR="00B404DC" w:rsidRPr="003E5544" w:rsidRDefault="00B404DC" w:rsidP="00513881">
      <w:pPr>
        <w:pStyle w:val="Indice"/>
        <w:spacing w:after="0" w:line="240" w:lineRule="auto"/>
        <w:jc w:val="center"/>
        <w:rPr>
          <w:rFonts w:ascii="Calibri" w:hAnsi="Calibri" w:cs="Calibri"/>
          <w:b/>
          <w:bCs/>
          <w:sz w:val="20"/>
          <w:szCs w:val="20"/>
        </w:rPr>
      </w:pPr>
    </w:p>
    <w:p w14:paraId="7B1AF199" w14:textId="77777777" w:rsidR="00B404DC" w:rsidRPr="003E5544" w:rsidRDefault="00B404DC" w:rsidP="00513881">
      <w:pPr>
        <w:pStyle w:val="Indice"/>
        <w:spacing w:after="0" w:line="240" w:lineRule="auto"/>
        <w:jc w:val="center"/>
        <w:rPr>
          <w:rFonts w:ascii="Calibri" w:hAnsi="Calibri" w:cs="Calibri"/>
          <w:b/>
          <w:bCs/>
          <w:sz w:val="20"/>
          <w:szCs w:val="20"/>
        </w:rPr>
      </w:pPr>
    </w:p>
    <w:p w14:paraId="04268CFD" w14:textId="77777777" w:rsidR="00B404DC" w:rsidRPr="003E5544" w:rsidRDefault="00B404DC" w:rsidP="00B404DC">
      <w:pPr>
        <w:pStyle w:val="Indice"/>
        <w:spacing w:after="0" w:line="240" w:lineRule="auto"/>
        <w:rPr>
          <w:rFonts w:ascii="Calibri" w:hAnsi="Calibri" w:cs="Calibri"/>
          <w:b/>
          <w:bCs/>
          <w:sz w:val="20"/>
          <w:szCs w:val="20"/>
        </w:rPr>
      </w:pPr>
    </w:p>
    <w:p w14:paraId="0276A23D" w14:textId="77777777" w:rsidR="0070195A" w:rsidRPr="003E5544" w:rsidRDefault="0070195A" w:rsidP="003E5544">
      <w:pPr>
        <w:pStyle w:val="Indice"/>
        <w:spacing w:after="0" w:line="240" w:lineRule="auto"/>
        <w:rPr>
          <w:rFonts w:ascii="Calibri" w:hAnsi="Calibri" w:cs="Calibri"/>
          <w:b/>
          <w:bCs/>
          <w:sz w:val="20"/>
          <w:szCs w:val="20"/>
        </w:rPr>
      </w:pPr>
    </w:p>
    <w:p w14:paraId="688FC1CB" w14:textId="5B1652E3" w:rsidR="00513881" w:rsidRPr="003E5544" w:rsidRDefault="00513881" w:rsidP="00513881">
      <w:pPr>
        <w:pStyle w:val="Indice"/>
        <w:spacing w:after="0" w:line="240" w:lineRule="auto"/>
        <w:jc w:val="center"/>
        <w:rPr>
          <w:rFonts w:ascii="Calibri" w:hAnsi="Calibri" w:cs="Calibri"/>
          <w:sz w:val="20"/>
          <w:szCs w:val="20"/>
        </w:rPr>
      </w:pPr>
      <w:r w:rsidRPr="003E5544">
        <w:rPr>
          <w:rFonts w:ascii="Calibri" w:hAnsi="Calibri" w:cs="Calibri"/>
          <w:b/>
          <w:bCs/>
          <w:sz w:val="20"/>
          <w:szCs w:val="20"/>
        </w:rPr>
        <w:lastRenderedPageBreak/>
        <w:t>DOMANDA DI PARTECIPAZIONE</w:t>
      </w:r>
      <w:r w:rsidR="00B404DC" w:rsidRPr="003E5544">
        <w:rPr>
          <w:rStyle w:val="Rimandonotaapidipagina"/>
          <w:rFonts w:ascii="Calibri" w:hAnsi="Calibri" w:cs="Calibri"/>
          <w:b/>
          <w:bCs/>
          <w:sz w:val="20"/>
          <w:szCs w:val="20"/>
        </w:rPr>
        <w:footnoteReference w:id="1"/>
      </w:r>
    </w:p>
    <w:p w14:paraId="0B036D31" w14:textId="77777777" w:rsidR="00C208D3" w:rsidRPr="003E5544" w:rsidRDefault="00C208D3" w:rsidP="00513881">
      <w:pPr>
        <w:contextualSpacing/>
        <w:jc w:val="both"/>
        <w:rPr>
          <w:rFonts w:ascii="Calibri" w:hAnsi="Calibri" w:cs="Calibri"/>
          <w:caps/>
          <w:sz w:val="20"/>
          <w:szCs w:val="20"/>
        </w:rPr>
      </w:pPr>
    </w:p>
    <w:p w14:paraId="054CED5D" w14:textId="77777777" w:rsidR="0070195A" w:rsidRPr="003E5544" w:rsidRDefault="0070195A" w:rsidP="00513881">
      <w:pPr>
        <w:contextualSpacing/>
        <w:jc w:val="both"/>
        <w:rPr>
          <w:rFonts w:ascii="Calibri" w:hAnsi="Calibri" w:cs="Calibri"/>
          <w:caps/>
          <w:sz w:val="20"/>
          <w:szCs w:val="20"/>
        </w:rPr>
      </w:pPr>
    </w:p>
    <w:p w14:paraId="390EC25B" w14:textId="77777777" w:rsidR="008B4CC9" w:rsidRDefault="00AA5247" w:rsidP="008B4CC9">
      <w:pPr>
        <w:spacing w:after="0" w:line="240" w:lineRule="auto"/>
        <w:jc w:val="both"/>
        <w:rPr>
          <w:ins w:id="0" w:author="PAMELA PAPA" w:date="2025-06-10T11:22:00Z" w16du:dateUtc="2025-06-10T09:22:00Z"/>
          <w:rFonts w:ascii="Calibri-Bold" w:hAnsi="Calibri-Bold"/>
          <w:b/>
          <w:bCs/>
          <w:color w:val="002060"/>
          <w:sz w:val="24"/>
          <w:szCs w:val="24"/>
        </w:rPr>
      </w:pPr>
      <w:ins w:id="1" w:author="PAMELA PAPA" w:date="2025-06-09T10:11:00Z" w16du:dateUtc="2025-06-09T08:11:00Z">
        <w:r w:rsidRPr="00AA5247">
          <w:rPr>
            <w:rFonts w:ascii="Calibri" w:hAnsi="Calibri" w:cs="Calibri"/>
            <w:caps/>
            <w:sz w:val="20"/>
            <w:szCs w:val="20"/>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 NELL’AMBITO DEL PROGETTO SAC.AD002.253 (F27-2025).</w:t>
        </w:r>
      </w:ins>
      <w:ins w:id="2" w:author="PAMELA PAPA" w:date="2025-06-10T11:22:00Z" w16du:dateUtc="2025-06-10T09:22:00Z">
        <w:r w:rsidR="008B4CC9" w:rsidRPr="008B4CC9">
          <w:rPr>
            <w:rFonts w:ascii="Calibri-Bold" w:hAnsi="Calibri-Bold"/>
            <w:b/>
            <w:bCs/>
            <w:color w:val="002060"/>
            <w:sz w:val="24"/>
            <w:szCs w:val="24"/>
          </w:rPr>
          <w:t xml:space="preserve"> </w:t>
        </w:r>
      </w:ins>
    </w:p>
    <w:p w14:paraId="036CD43E" w14:textId="77777777" w:rsidR="00D01E7A" w:rsidRPr="00D01E7A" w:rsidRDefault="00D01E7A" w:rsidP="00D01E7A">
      <w:pPr>
        <w:spacing w:after="0" w:line="240" w:lineRule="auto"/>
        <w:jc w:val="both"/>
        <w:rPr>
          <w:ins w:id="3" w:author="PAMELA PAPA" w:date="2025-10-01T17:48:00Z" w16du:dateUtc="2025-10-01T15:48:00Z"/>
          <w:rFonts w:ascii="Calibri" w:hAnsi="Calibri" w:cs="Calibri"/>
          <w:b/>
          <w:bCs/>
          <w:caps/>
          <w:sz w:val="20"/>
          <w:szCs w:val="20"/>
        </w:rPr>
      </w:pPr>
      <w:ins w:id="4" w:author="PAMELA PAPA" w:date="2025-10-01T17:48:00Z" w16du:dateUtc="2025-10-01T15:48:00Z">
        <w:r w:rsidRPr="00D01E7A">
          <w:rPr>
            <w:rFonts w:ascii="Calibri" w:hAnsi="Calibri" w:cs="Calibri"/>
            <w:b/>
            <w:bCs/>
            <w:caps/>
            <w:sz w:val="20"/>
            <w:szCs w:val="20"/>
          </w:rPr>
          <w:t>FASCICOLO 027_2025</w:t>
        </w:r>
      </w:ins>
    </w:p>
    <w:p w14:paraId="0117018E" w14:textId="77777777" w:rsidR="00D01E7A" w:rsidRPr="00D01E7A" w:rsidRDefault="00D01E7A" w:rsidP="00D01E7A">
      <w:pPr>
        <w:spacing w:after="0" w:line="240" w:lineRule="auto"/>
        <w:jc w:val="both"/>
        <w:rPr>
          <w:ins w:id="5" w:author="PAMELA PAPA" w:date="2025-10-01T17:48:00Z" w16du:dateUtc="2025-10-01T15:48:00Z"/>
          <w:rFonts w:ascii="Calibri" w:hAnsi="Calibri" w:cs="Calibri"/>
          <w:b/>
          <w:bCs/>
          <w:caps/>
          <w:sz w:val="20"/>
          <w:szCs w:val="20"/>
        </w:rPr>
      </w:pPr>
      <w:ins w:id="6" w:author="PAMELA PAPA" w:date="2025-10-01T17:48:00Z" w16du:dateUtc="2025-10-01T15:48:00Z">
        <w:r w:rsidRPr="00D01E7A">
          <w:rPr>
            <w:rFonts w:ascii="Calibri" w:hAnsi="Calibri" w:cs="Calibri"/>
            <w:b/>
            <w:bCs/>
            <w:caps/>
            <w:sz w:val="20"/>
            <w:szCs w:val="20"/>
          </w:rPr>
          <w:t>GARA ASP N. 5660192</w:t>
        </w:r>
      </w:ins>
    </w:p>
    <w:p w14:paraId="6AA34C72" w14:textId="77777777" w:rsidR="00D01E7A" w:rsidRPr="00D01E7A" w:rsidRDefault="00D01E7A" w:rsidP="00D01E7A">
      <w:pPr>
        <w:spacing w:after="0" w:line="240" w:lineRule="auto"/>
        <w:jc w:val="both"/>
        <w:rPr>
          <w:ins w:id="7" w:author="PAMELA PAPA" w:date="2025-10-01T17:48:00Z" w16du:dateUtc="2025-10-01T15:48:00Z"/>
          <w:rFonts w:ascii="Calibri" w:hAnsi="Calibri" w:cs="Calibri"/>
          <w:b/>
          <w:bCs/>
          <w:caps/>
          <w:sz w:val="20"/>
          <w:szCs w:val="20"/>
        </w:rPr>
      </w:pPr>
      <w:ins w:id="8" w:author="PAMELA PAPA" w:date="2025-10-01T17:48:00Z" w16du:dateUtc="2025-10-01T15:48:00Z">
        <w:r w:rsidRPr="00D01E7A">
          <w:rPr>
            <w:rFonts w:ascii="Calibri" w:hAnsi="Calibri" w:cs="Calibri"/>
            <w:b/>
            <w:bCs/>
            <w:caps/>
            <w:sz w:val="20"/>
            <w:szCs w:val="20"/>
          </w:rPr>
          <w:t>CUI F80054330586202500050</w:t>
        </w:r>
      </w:ins>
    </w:p>
    <w:p w14:paraId="15B8A389" w14:textId="77777777" w:rsidR="00D01E7A" w:rsidRPr="00D01E7A" w:rsidRDefault="00D01E7A" w:rsidP="00D01E7A">
      <w:pPr>
        <w:spacing w:after="0" w:line="240" w:lineRule="auto"/>
        <w:jc w:val="both"/>
        <w:rPr>
          <w:ins w:id="9" w:author="PAMELA PAPA" w:date="2025-10-01T17:48:00Z" w16du:dateUtc="2025-10-01T15:48:00Z"/>
          <w:rFonts w:ascii="Calibri" w:hAnsi="Calibri" w:cs="Calibri"/>
          <w:b/>
          <w:bCs/>
          <w:caps/>
          <w:sz w:val="20"/>
          <w:szCs w:val="20"/>
        </w:rPr>
      </w:pPr>
      <w:ins w:id="10" w:author="PAMELA PAPA" w:date="2025-10-01T17:48:00Z" w16du:dateUtc="2025-10-01T15:48:00Z">
        <w:r w:rsidRPr="00D01E7A">
          <w:rPr>
            <w:rFonts w:ascii="Calibri" w:hAnsi="Calibri" w:cs="Calibri"/>
            <w:b/>
            <w:bCs/>
            <w:caps/>
            <w:sz w:val="20"/>
            <w:szCs w:val="20"/>
          </w:rPr>
          <w:t>CIG B8775A9AB7</w:t>
        </w:r>
      </w:ins>
    </w:p>
    <w:p w14:paraId="67666FD8" w14:textId="77777777" w:rsidR="00D01E7A" w:rsidRPr="00D01E7A" w:rsidRDefault="00D01E7A" w:rsidP="00D01E7A">
      <w:pPr>
        <w:spacing w:after="0" w:line="240" w:lineRule="auto"/>
        <w:jc w:val="both"/>
        <w:rPr>
          <w:ins w:id="11" w:author="PAMELA PAPA" w:date="2025-10-01T17:48:00Z" w16du:dateUtc="2025-10-01T15:48:00Z"/>
          <w:rFonts w:ascii="Calibri" w:hAnsi="Calibri" w:cs="Calibri"/>
          <w:b/>
          <w:bCs/>
          <w:caps/>
          <w:sz w:val="20"/>
          <w:szCs w:val="20"/>
        </w:rPr>
      </w:pPr>
      <w:ins w:id="12" w:author="PAMELA PAPA" w:date="2025-10-01T17:48:00Z" w16du:dateUtc="2025-10-01T15:48:00Z">
        <w:r w:rsidRPr="00D01E7A">
          <w:rPr>
            <w:rFonts w:ascii="Calibri" w:hAnsi="Calibri" w:cs="Calibri"/>
            <w:b/>
            <w:bCs/>
            <w:caps/>
            <w:sz w:val="20"/>
            <w:szCs w:val="20"/>
          </w:rPr>
          <w:t>CUP B52F24000490001</w:t>
        </w:r>
      </w:ins>
    </w:p>
    <w:p w14:paraId="5FDDB0B2" w14:textId="77777777" w:rsidR="00D01E7A" w:rsidRPr="00D01E7A" w:rsidRDefault="00D01E7A" w:rsidP="00D01E7A">
      <w:pPr>
        <w:spacing w:after="0" w:line="240" w:lineRule="auto"/>
        <w:jc w:val="both"/>
        <w:rPr>
          <w:ins w:id="13" w:author="PAMELA PAPA" w:date="2025-10-01T17:48:00Z" w16du:dateUtc="2025-10-01T15:48:00Z"/>
          <w:rFonts w:ascii="Calibri" w:hAnsi="Calibri" w:cs="Calibri"/>
          <w:b/>
          <w:bCs/>
          <w:caps/>
          <w:sz w:val="20"/>
          <w:szCs w:val="20"/>
        </w:rPr>
      </w:pPr>
    </w:p>
    <w:p w14:paraId="56D086D6" w14:textId="77777777" w:rsidR="00D01E7A" w:rsidRPr="00D01E7A" w:rsidRDefault="00D01E7A" w:rsidP="00D01E7A">
      <w:pPr>
        <w:spacing w:after="0" w:line="240" w:lineRule="auto"/>
        <w:jc w:val="both"/>
        <w:rPr>
          <w:ins w:id="14" w:author="PAMELA PAPA" w:date="2025-10-01T17:48:00Z" w16du:dateUtc="2025-10-01T15:48:00Z"/>
          <w:rFonts w:ascii="Calibri" w:hAnsi="Calibri" w:cs="Calibri"/>
          <w:b/>
          <w:bCs/>
          <w:caps/>
          <w:sz w:val="20"/>
          <w:szCs w:val="20"/>
        </w:rPr>
      </w:pPr>
      <w:ins w:id="15" w:author="PAMELA PAPA" w:date="2025-10-01T17:48:00Z" w16du:dateUtc="2025-10-01T15:48:00Z">
        <w:r w:rsidRPr="00D01E7A">
          <w:rPr>
            <w:rFonts w:ascii="Calibri" w:hAnsi="Calibri" w:cs="Calibri"/>
            <w:b/>
            <w:bCs/>
            <w:caps/>
            <w:sz w:val="20"/>
            <w:szCs w:val="20"/>
          </w:rPr>
          <w:t xml:space="preserve">RUP </w:t>
        </w:r>
      </w:ins>
    </w:p>
    <w:p w14:paraId="323C8A48" w14:textId="18D1A858" w:rsidR="00513881" w:rsidDel="008B4CC9" w:rsidRDefault="00D01E7A" w:rsidP="00D01E7A">
      <w:pPr>
        <w:contextualSpacing/>
        <w:jc w:val="both"/>
        <w:rPr>
          <w:del w:id="16" w:author="PAMELA PAPA" w:date="2025-06-09T10:11:00Z" w16du:dateUtc="2025-06-09T08:11:00Z"/>
          <w:rFonts w:ascii="Calibri" w:hAnsi="Calibri" w:cs="Calibri"/>
          <w:caps/>
          <w:sz w:val="20"/>
          <w:szCs w:val="20"/>
        </w:rPr>
      </w:pPr>
      <w:ins w:id="17" w:author="PAMELA PAPA" w:date="2025-10-01T17:48:00Z" w16du:dateUtc="2025-10-01T15:48:00Z">
        <w:r w:rsidRPr="00D01E7A">
          <w:rPr>
            <w:rFonts w:ascii="Calibri" w:hAnsi="Calibri" w:cs="Calibri"/>
            <w:b/>
            <w:bCs/>
            <w:caps/>
            <w:sz w:val="20"/>
            <w:szCs w:val="20"/>
          </w:rPr>
          <w:t>Dr.ssa PAMELA PAPA</w:t>
        </w:r>
      </w:ins>
      <w:del w:id="18" w:author="PAMELA PAPA" w:date="2025-06-09T10:11:00Z" w16du:dateUtc="2025-06-09T08:11:00Z">
        <w:r w:rsidR="00513881" w:rsidRPr="003E5544" w:rsidDel="00AA5247">
          <w:rPr>
            <w:rFonts w:ascii="Calibri" w:hAnsi="Calibri" w:cs="Calibri"/>
            <w:caps/>
            <w:sz w:val="20"/>
            <w:szCs w:val="20"/>
          </w:rPr>
          <w:delText>GARA A PROCEDURA APERTA SOPRA SOGLIA COMUNITARIA AI SENSI DELL’ART. 71 DEL DECRETO LEGISLATIVO N. 36/2023 PER L’AFFIDAMENTO DI [</w:delText>
        </w:r>
        <w:r w:rsidR="00513881" w:rsidRPr="003E5544" w:rsidDel="00AA5247">
          <w:rPr>
            <w:rFonts w:ascii="Calibri" w:hAnsi="Calibri" w:cs="Calibri"/>
            <w:caps/>
            <w:sz w:val="20"/>
            <w:szCs w:val="20"/>
            <w:highlight w:val="yellow"/>
          </w:rPr>
          <w:delText>completare</w:delText>
        </w:r>
        <w:r w:rsidR="00513881" w:rsidRPr="003E5544" w:rsidDel="00AA5247">
          <w:rPr>
            <w:rFonts w:ascii="Calibri" w:hAnsi="Calibri" w:cs="Calibri"/>
            <w:caps/>
            <w:sz w:val="20"/>
            <w:szCs w:val="20"/>
          </w:rPr>
          <w:delText>] NELL’AMBITO DEL PROGETTO [</w:delText>
        </w:r>
        <w:r w:rsidR="00513881" w:rsidRPr="003E5544" w:rsidDel="00AA5247">
          <w:rPr>
            <w:rFonts w:ascii="Calibri" w:hAnsi="Calibri" w:cs="Calibri"/>
            <w:caps/>
            <w:sz w:val="20"/>
            <w:szCs w:val="20"/>
            <w:highlight w:val="yellow"/>
          </w:rPr>
          <w:delText>ACRONIMO</w:delText>
        </w:r>
        <w:r w:rsidR="00513881" w:rsidRPr="003E5544" w:rsidDel="00AA5247">
          <w:rPr>
            <w:rFonts w:ascii="Calibri" w:hAnsi="Calibri" w:cs="Calibri"/>
            <w:caps/>
            <w:sz w:val="20"/>
            <w:szCs w:val="20"/>
          </w:rPr>
          <w:delText>] CUP [</w:delText>
        </w:r>
        <w:r w:rsidR="00513881" w:rsidRPr="003E5544" w:rsidDel="00AA5247">
          <w:rPr>
            <w:rFonts w:ascii="Calibri" w:hAnsi="Calibri" w:cs="Calibri"/>
            <w:caps/>
            <w:sz w:val="20"/>
            <w:szCs w:val="20"/>
            <w:highlight w:val="yellow"/>
          </w:rPr>
          <w:delText>completare</w:delText>
        </w:r>
        <w:r w:rsidR="00513881" w:rsidRPr="003E5544" w:rsidDel="00AA5247">
          <w:rPr>
            <w:rFonts w:ascii="Calibri" w:hAnsi="Calibri" w:cs="Calibri"/>
            <w:caps/>
            <w:sz w:val="20"/>
            <w:szCs w:val="20"/>
          </w:rPr>
          <w:delText>] CIG [</w:delText>
        </w:r>
        <w:r w:rsidR="00513881" w:rsidRPr="003E5544" w:rsidDel="00AA5247">
          <w:rPr>
            <w:rFonts w:ascii="Calibri" w:hAnsi="Calibri" w:cs="Calibri"/>
            <w:caps/>
            <w:sz w:val="20"/>
            <w:szCs w:val="20"/>
            <w:highlight w:val="yellow"/>
          </w:rPr>
          <w:delText>completare</w:delText>
        </w:r>
        <w:r w:rsidR="00513881" w:rsidRPr="003E5544" w:rsidDel="00AA5247">
          <w:rPr>
            <w:rFonts w:ascii="Calibri" w:hAnsi="Calibri" w:cs="Calibri"/>
            <w:caps/>
            <w:sz w:val="20"/>
            <w:szCs w:val="20"/>
          </w:rPr>
          <w:delText>]</w:delText>
        </w:r>
      </w:del>
    </w:p>
    <w:p w14:paraId="3D4586A8" w14:textId="77777777" w:rsidR="0070195A" w:rsidRPr="003E5544" w:rsidRDefault="0070195A" w:rsidP="00513881">
      <w:pPr>
        <w:spacing w:after="0" w:line="240" w:lineRule="auto"/>
        <w:jc w:val="both"/>
        <w:rPr>
          <w:rFonts w:ascii="Calibri" w:hAnsi="Calibri" w:cs="Calibri"/>
          <w:sz w:val="20"/>
          <w:szCs w:val="20"/>
        </w:rPr>
      </w:pPr>
    </w:p>
    <w:p w14:paraId="1FCC1465" w14:textId="63EE8224" w:rsidR="00C41162" w:rsidRPr="003E5544" w:rsidRDefault="00184306" w:rsidP="00513881">
      <w:pPr>
        <w:spacing w:after="0" w:line="240" w:lineRule="auto"/>
        <w:jc w:val="both"/>
        <w:rPr>
          <w:rFonts w:ascii="Calibri" w:hAnsi="Calibri" w:cs="Calibri"/>
          <w:sz w:val="20"/>
          <w:szCs w:val="20"/>
        </w:rPr>
      </w:pPr>
      <w:r w:rsidRPr="003E5544">
        <w:rPr>
          <w:rFonts w:ascii="Calibri" w:hAnsi="Calibri" w:cs="Calibri"/>
          <w:sz w:val="20"/>
          <w:szCs w:val="20"/>
        </w:rPr>
        <w:t>Le dichiarazioni sostitutive di certificazioni e dell’atto di notorietà sono rese ai sensi degli artt. 46 e 47 del T.U. approvato con D.P.R. 28.12.2000, n. 445</w:t>
      </w:r>
    </w:p>
    <w:p w14:paraId="73373942" w14:textId="77777777" w:rsidR="00C41162" w:rsidRPr="003E5544" w:rsidRDefault="00C41162" w:rsidP="00513881">
      <w:pPr>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461"/>
        <w:gridCol w:w="1772"/>
        <w:gridCol w:w="2413"/>
        <w:gridCol w:w="173"/>
        <w:gridCol w:w="541"/>
        <w:gridCol w:w="4126"/>
      </w:tblGrid>
      <w:tr w:rsidR="00513881" w:rsidRPr="003E5544" w14:paraId="45EEDF1B" w14:textId="77777777" w:rsidTr="0003190D">
        <w:tc>
          <w:tcPr>
            <w:tcW w:w="2198" w:type="dxa"/>
            <w:gridSpan w:val="2"/>
          </w:tcPr>
          <w:p w14:paraId="22A08AEB" w14:textId="13A88DC9"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Il sottoscritto</w:t>
            </w:r>
            <w:r w:rsidR="00B404DC" w:rsidRPr="003E5544">
              <w:rPr>
                <w:rStyle w:val="Rimandonotaapidipagina"/>
                <w:rFonts w:ascii="Calibri" w:hAnsi="Calibri" w:cs="Calibri"/>
                <w:bCs/>
                <w:szCs w:val="20"/>
              </w:rPr>
              <w:footnoteReference w:id="2"/>
            </w:r>
          </w:p>
        </w:tc>
        <w:tc>
          <w:tcPr>
            <w:tcW w:w="7288" w:type="dxa"/>
            <w:gridSpan w:val="4"/>
          </w:tcPr>
          <w:p w14:paraId="03FE1817"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D850464" w14:textId="77777777" w:rsidTr="0003190D">
        <w:tc>
          <w:tcPr>
            <w:tcW w:w="2198" w:type="dxa"/>
            <w:gridSpan w:val="2"/>
          </w:tcPr>
          <w:p w14:paraId="77F1E3D9"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Nato a</w:t>
            </w:r>
          </w:p>
        </w:tc>
        <w:tc>
          <w:tcPr>
            <w:tcW w:w="2599" w:type="dxa"/>
            <w:gridSpan w:val="2"/>
          </w:tcPr>
          <w:p w14:paraId="15BF0242"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541" w:type="dxa"/>
          </w:tcPr>
          <w:p w14:paraId="5BC64C5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Il</w:t>
            </w:r>
          </w:p>
        </w:tc>
        <w:tc>
          <w:tcPr>
            <w:tcW w:w="4148" w:type="dxa"/>
          </w:tcPr>
          <w:p w14:paraId="616C299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D74C7C3" w14:textId="77777777" w:rsidTr="0003190D">
        <w:tc>
          <w:tcPr>
            <w:tcW w:w="2198" w:type="dxa"/>
            <w:gridSpan w:val="2"/>
          </w:tcPr>
          <w:p w14:paraId="43062514"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Codice fiscale</w:t>
            </w:r>
          </w:p>
        </w:tc>
        <w:tc>
          <w:tcPr>
            <w:tcW w:w="7288" w:type="dxa"/>
            <w:gridSpan w:val="4"/>
          </w:tcPr>
          <w:p w14:paraId="5DC9454F"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5F24D420" w14:textId="77777777" w:rsidTr="0003190D">
        <w:tc>
          <w:tcPr>
            <w:tcW w:w="2198" w:type="dxa"/>
            <w:gridSpan w:val="2"/>
          </w:tcPr>
          <w:p w14:paraId="54203212" w14:textId="4C061E3C"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Cittadinanza</w:t>
            </w:r>
            <w:r w:rsidR="0070195A" w:rsidRPr="003E5544">
              <w:rPr>
                <w:rStyle w:val="Rimandonotaapidipagina"/>
                <w:rFonts w:ascii="Calibri" w:hAnsi="Calibri" w:cs="Calibri"/>
                <w:bCs/>
                <w:szCs w:val="20"/>
              </w:rPr>
              <w:footnoteReference w:id="3"/>
            </w:r>
          </w:p>
        </w:tc>
        <w:tc>
          <w:tcPr>
            <w:tcW w:w="7288" w:type="dxa"/>
            <w:gridSpan w:val="4"/>
          </w:tcPr>
          <w:p w14:paraId="722DB926"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1F8B0ADF" w14:textId="77777777" w:rsidTr="0003190D">
        <w:tc>
          <w:tcPr>
            <w:tcW w:w="9486" w:type="dxa"/>
            <w:gridSpan w:val="6"/>
          </w:tcPr>
          <w:p w14:paraId="22EAAA11"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Domiciliato per la carica presso la sede societaria ove appresso, nella sua qualità di:</w:t>
            </w:r>
          </w:p>
        </w:tc>
      </w:tr>
      <w:tr w:rsidR="0003190D" w:rsidRPr="003E5544" w14:paraId="537E44CD" w14:textId="77777777" w:rsidTr="0003190D">
        <w:tc>
          <w:tcPr>
            <w:tcW w:w="421" w:type="dxa"/>
          </w:tcPr>
          <w:p w14:paraId="0911DA05" w14:textId="53B14E00"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342CC56F" w14:textId="575103DC"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349F048C"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Titolare o Legale rappresentante</w:t>
            </w:r>
          </w:p>
        </w:tc>
      </w:tr>
      <w:tr w:rsidR="0003190D" w:rsidRPr="003E5544" w14:paraId="4479348D" w14:textId="77777777" w:rsidTr="0003190D">
        <w:tc>
          <w:tcPr>
            <w:tcW w:w="421" w:type="dxa"/>
          </w:tcPr>
          <w:p w14:paraId="5C64FE2B"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E22536D" w14:textId="5A0DF739"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75E74619"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3E5544">
              <w:rPr>
                <w:rFonts w:ascii="Calibri" w:hAnsi="Calibri" w:cs="Calibri"/>
                <w:bCs/>
                <w:szCs w:val="20"/>
              </w:rPr>
              <w:t>Institore</w:t>
            </w:r>
          </w:p>
        </w:tc>
      </w:tr>
      <w:tr w:rsidR="0003190D" w:rsidRPr="003E5544" w14:paraId="570189D8" w14:textId="77777777" w:rsidTr="0003190D">
        <w:tc>
          <w:tcPr>
            <w:tcW w:w="421" w:type="dxa"/>
          </w:tcPr>
          <w:p w14:paraId="7E017803"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8E1EEA5" w14:textId="64D2198D"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szCs w:val="20"/>
              </w:rPr>
            </w:pPr>
          </w:p>
        </w:tc>
        <w:tc>
          <w:tcPr>
            <w:tcW w:w="9065" w:type="dxa"/>
            <w:gridSpan w:val="5"/>
            <w:vAlign w:val="center"/>
          </w:tcPr>
          <w:p w14:paraId="0E8D1F97"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3E5544">
              <w:rPr>
                <w:rFonts w:ascii="Calibri" w:hAnsi="Calibri" w:cs="Calibri"/>
                <w:szCs w:val="20"/>
              </w:rPr>
              <w:t xml:space="preserve">Procuratore speciale o generale con mandato di rappresentanza con firma disgiunta </w:t>
            </w:r>
            <w:r w:rsidRPr="003E5544">
              <w:rPr>
                <w:rFonts w:ascii="Calibri" w:hAnsi="Calibri" w:cs="Calibri"/>
                <w:i/>
                <w:szCs w:val="20"/>
              </w:rPr>
              <w:t>(allegare la procura, tranne nel caso in cui l’attribuzione dell’incarico risulti dalla visura camerale)</w:t>
            </w:r>
          </w:p>
        </w:tc>
      </w:tr>
      <w:tr w:rsidR="0003190D" w:rsidRPr="003E5544" w14:paraId="2CD633D7" w14:textId="77777777" w:rsidTr="0003190D">
        <w:tc>
          <w:tcPr>
            <w:tcW w:w="421" w:type="dxa"/>
          </w:tcPr>
          <w:p w14:paraId="32818791"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11200D4" w14:textId="6B2B19E0" w:rsidR="0003190D" w:rsidRPr="003E5544" w:rsidRDefault="0003190D" w:rsidP="0003190D">
            <w:pPr>
              <w:pStyle w:val="Corpodeltesto2"/>
              <w:tabs>
                <w:tab w:val="left" w:pos="-1800"/>
                <w:tab w:val="left" w:pos="1080"/>
                <w:tab w:val="left" w:pos="1800"/>
                <w:tab w:val="left" w:pos="6300"/>
              </w:tabs>
              <w:spacing w:after="0" w:line="240" w:lineRule="auto"/>
              <w:jc w:val="center"/>
              <w:rPr>
                <w:rFonts w:ascii="Calibri" w:hAnsi="Calibri" w:cs="Calibri"/>
                <w:bCs/>
                <w:i/>
                <w:iCs/>
                <w:szCs w:val="20"/>
              </w:rPr>
            </w:pPr>
          </w:p>
        </w:tc>
        <w:tc>
          <w:tcPr>
            <w:tcW w:w="9065" w:type="dxa"/>
            <w:gridSpan w:val="5"/>
            <w:vAlign w:val="center"/>
          </w:tcPr>
          <w:p w14:paraId="5AB6AB4B" w14:textId="77777777" w:rsidR="0003190D" w:rsidRPr="003E5544" w:rsidRDefault="0003190D" w:rsidP="0003190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szCs w:val="20"/>
              </w:rPr>
              <w:t xml:space="preserve">Procuratore speciale o generale con mandato di rappresentanza con firma congiunta della ditta che rappresenta </w:t>
            </w:r>
            <w:r w:rsidRPr="003E5544">
              <w:rPr>
                <w:rFonts w:ascii="Calibri" w:hAnsi="Calibri" w:cs="Calibri"/>
                <w:i/>
                <w:szCs w:val="20"/>
              </w:rPr>
              <w:t>(allegare la procura, tranne nel caso in cui l’attribuzione dell’incarico risulti dalla visura camerale)</w:t>
            </w:r>
          </w:p>
        </w:tc>
      </w:tr>
      <w:tr w:rsidR="00513881" w:rsidRPr="003E5544" w14:paraId="49CE13F2" w14:textId="77777777" w:rsidTr="0003190D">
        <w:tc>
          <w:tcPr>
            <w:tcW w:w="2198" w:type="dxa"/>
            <w:gridSpan w:val="2"/>
          </w:tcPr>
          <w:p w14:paraId="308F7F8C"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Del concorrente</w:t>
            </w:r>
          </w:p>
        </w:tc>
        <w:tc>
          <w:tcPr>
            <w:tcW w:w="7288" w:type="dxa"/>
            <w:gridSpan w:val="4"/>
          </w:tcPr>
          <w:p w14:paraId="0C1CD96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4DAFABC3" w14:textId="77777777" w:rsidTr="0003190D">
        <w:tc>
          <w:tcPr>
            <w:tcW w:w="2198" w:type="dxa"/>
            <w:gridSpan w:val="2"/>
          </w:tcPr>
          <w:p w14:paraId="01E0139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Con sede legale in</w:t>
            </w:r>
          </w:p>
        </w:tc>
        <w:tc>
          <w:tcPr>
            <w:tcW w:w="7288" w:type="dxa"/>
            <w:gridSpan w:val="4"/>
          </w:tcPr>
          <w:p w14:paraId="0C5C582F"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92AF268" w14:textId="77777777" w:rsidTr="0003190D">
        <w:tc>
          <w:tcPr>
            <w:tcW w:w="2198" w:type="dxa"/>
            <w:gridSpan w:val="2"/>
          </w:tcPr>
          <w:p w14:paraId="675D3A82"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Via/Piazza/…</w:t>
            </w:r>
          </w:p>
        </w:tc>
        <w:tc>
          <w:tcPr>
            <w:tcW w:w="7288" w:type="dxa"/>
            <w:gridSpan w:val="4"/>
          </w:tcPr>
          <w:p w14:paraId="7E9A869B"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043AC14E" w14:textId="77777777" w:rsidTr="0003190D">
        <w:tc>
          <w:tcPr>
            <w:tcW w:w="2198" w:type="dxa"/>
            <w:gridSpan w:val="2"/>
          </w:tcPr>
          <w:p w14:paraId="4FA22A44"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N° civico</w:t>
            </w:r>
          </w:p>
        </w:tc>
        <w:tc>
          <w:tcPr>
            <w:tcW w:w="2425" w:type="dxa"/>
          </w:tcPr>
          <w:p w14:paraId="1B3C4C2C"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5" w:type="dxa"/>
            <w:gridSpan w:val="2"/>
          </w:tcPr>
          <w:p w14:paraId="7342E2D0"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CAP</w:t>
            </w:r>
          </w:p>
        </w:tc>
        <w:tc>
          <w:tcPr>
            <w:tcW w:w="4148" w:type="dxa"/>
          </w:tcPr>
          <w:p w14:paraId="6804338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73B6B10B" w14:textId="77777777" w:rsidTr="0003190D">
        <w:tc>
          <w:tcPr>
            <w:tcW w:w="2198" w:type="dxa"/>
            <w:gridSpan w:val="2"/>
          </w:tcPr>
          <w:p w14:paraId="5D168455"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lastRenderedPageBreak/>
              <w:t>Codice fiscale</w:t>
            </w:r>
          </w:p>
        </w:tc>
        <w:tc>
          <w:tcPr>
            <w:tcW w:w="7288" w:type="dxa"/>
            <w:gridSpan w:val="4"/>
          </w:tcPr>
          <w:p w14:paraId="43DF972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39F31E0B" w14:textId="77777777" w:rsidTr="0003190D">
        <w:tc>
          <w:tcPr>
            <w:tcW w:w="2198" w:type="dxa"/>
            <w:gridSpan w:val="2"/>
          </w:tcPr>
          <w:p w14:paraId="42B2F931"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Partita IVA</w:t>
            </w:r>
          </w:p>
        </w:tc>
        <w:tc>
          <w:tcPr>
            <w:tcW w:w="7288" w:type="dxa"/>
            <w:gridSpan w:val="4"/>
          </w:tcPr>
          <w:p w14:paraId="670EB2ED"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23224F55" w14:textId="77777777" w:rsidTr="0003190D">
        <w:tc>
          <w:tcPr>
            <w:tcW w:w="2198" w:type="dxa"/>
            <w:gridSpan w:val="2"/>
          </w:tcPr>
          <w:p w14:paraId="72F5E280"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PEC</w:t>
            </w:r>
          </w:p>
        </w:tc>
        <w:tc>
          <w:tcPr>
            <w:tcW w:w="7288" w:type="dxa"/>
            <w:gridSpan w:val="4"/>
          </w:tcPr>
          <w:p w14:paraId="5DFF385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42D3FF7D" w14:textId="77777777" w:rsidTr="0003190D">
        <w:tc>
          <w:tcPr>
            <w:tcW w:w="2198" w:type="dxa"/>
            <w:gridSpan w:val="2"/>
          </w:tcPr>
          <w:p w14:paraId="764A39E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E-mail</w:t>
            </w:r>
          </w:p>
        </w:tc>
        <w:tc>
          <w:tcPr>
            <w:tcW w:w="7288" w:type="dxa"/>
            <w:gridSpan w:val="4"/>
          </w:tcPr>
          <w:p w14:paraId="189C64CE"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513881" w:rsidRPr="003E5544" w14:paraId="18587F4B" w14:textId="77777777" w:rsidTr="0003190D">
        <w:tc>
          <w:tcPr>
            <w:tcW w:w="2198" w:type="dxa"/>
            <w:gridSpan w:val="2"/>
          </w:tcPr>
          <w:p w14:paraId="59FD3148"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3E5544">
              <w:rPr>
                <w:rFonts w:ascii="Calibri" w:hAnsi="Calibri" w:cs="Calibri"/>
                <w:bCs/>
                <w:szCs w:val="20"/>
              </w:rPr>
              <w:t>Telefono</w:t>
            </w:r>
          </w:p>
        </w:tc>
        <w:tc>
          <w:tcPr>
            <w:tcW w:w="7288" w:type="dxa"/>
            <w:gridSpan w:val="4"/>
          </w:tcPr>
          <w:p w14:paraId="61586CF3" w14:textId="77777777" w:rsidR="00513881" w:rsidRPr="003E5544" w:rsidRDefault="00513881" w:rsidP="002B2F92">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565308" w14:textId="77777777" w:rsidR="00C208D3" w:rsidRPr="003E5544" w:rsidRDefault="00C208D3" w:rsidP="00041D9C">
      <w:pPr>
        <w:spacing w:before="60" w:after="60"/>
        <w:jc w:val="center"/>
        <w:rPr>
          <w:rFonts w:ascii="Calibri" w:hAnsi="Calibri" w:cs="Calibri"/>
          <w:b/>
          <w:sz w:val="20"/>
          <w:szCs w:val="20"/>
        </w:rPr>
      </w:pPr>
    </w:p>
    <w:p w14:paraId="0F68564F" w14:textId="1D809EBC" w:rsidR="00041D9C" w:rsidRPr="003E5544" w:rsidRDefault="00041D9C" w:rsidP="00041D9C">
      <w:pPr>
        <w:spacing w:before="60" w:after="60"/>
        <w:jc w:val="center"/>
        <w:rPr>
          <w:rFonts w:ascii="Calibri" w:hAnsi="Calibri" w:cs="Calibri"/>
          <w:b/>
          <w:sz w:val="20"/>
          <w:szCs w:val="20"/>
        </w:rPr>
      </w:pPr>
      <w:r w:rsidRPr="003E5544">
        <w:rPr>
          <w:rFonts w:ascii="Calibri" w:hAnsi="Calibri" w:cs="Calibri"/>
          <w:b/>
          <w:sz w:val="20"/>
          <w:szCs w:val="20"/>
        </w:rPr>
        <w:t>CHIEDE DI PARTECIPARE ALLA GARA IN OGGETTO NELLA FORMA DI</w:t>
      </w:r>
    </w:p>
    <w:p w14:paraId="2FF69D68" w14:textId="77777777" w:rsidR="00041D9C" w:rsidRPr="003E5544" w:rsidRDefault="00041D9C" w:rsidP="00041D9C">
      <w:pPr>
        <w:spacing w:before="60" w:after="60"/>
        <w:jc w:val="center"/>
        <w:rPr>
          <w:rFonts w:ascii="Calibri" w:hAnsi="Calibri" w:cs="Calibri"/>
          <w:b/>
          <w:sz w:val="20"/>
          <w:szCs w:val="20"/>
        </w:rPr>
      </w:pPr>
    </w:p>
    <w:tbl>
      <w:tblPr>
        <w:tblStyle w:val="Grigliatabella"/>
        <w:tblW w:w="0" w:type="auto"/>
        <w:tblLook w:val="04A0" w:firstRow="1" w:lastRow="0" w:firstColumn="1" w:lastColumn="0" w:noHBand="0" w:noVBand="1"/>
      </w:tblPr>
      <w:tblGrid>
        <w:gridCol w:w="513"/>
        <w:gridCol w:w="8973"/>
      </w:tblGrid>
      <w:tr w:rsidR="0003190D" w:rsidRPr="003E5544" w14:paraId="44A8730A" w14:textId="77777777" w:rsidTr="0003190D">
        <w:tc>
          <w:tcPr>
            <w:tcW w:w="513" w:type="dxa"/>
          </w:tcPr>
          <w:p w14:paraId="64789A04"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E6FCBC8" w14:textId="6F8C968A"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11E977DF"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Operatore Singolo</w:t>
            </w:r>
          </w:p>
        </w:tc>
      </w:tr>
      <w:tr w:rsidR="0003190D" w:rsidRPr="003E5544" w14:paraId="360E7830" w14:textId="77777777" w:rsidTr="0015748C">
        <w:tc>
          <w:tcPr>
            <w:tcW w:w="513" w:type="dxa"/>
          </w:tcPr>
          <w:p w14:paraId="6EA88A6C"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D5215FC" w14:textId="7F78292F"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12225BD" w14:textId="2B7762A3" w:rsidR="0003190D" w:rsidRPr="003E5544" w:rsidRDefault="0053444A" w:rsidP="0003190D">
            <w:pPr>
              <w:adjustRightInd w:val="0"/>
              <w:spacing w:before="40" w:after="40"/>
              <w:rPr>
                <w:rFonts w:ascii="Calibri" w:hAnsi="Calibri" w:cs="Calibri"/>
                <w:i/>
                <w:iCs/>
                <w:sz w:val="20"/>
                <w:szCs w:val="20"/>
              </w:rPr>
            </w:pPr>
            <w:r w:rsidRPr="003E5544">
              <w:rPr>
                <w:rFonts w:ascii="Calibri" w:hAnsi="Calibri" w:cs="Calibri"/>
                <w:i/>
                <w:iCs/>
                <w:sz w:val="20"/>
                <w:szCs w:val="20"/>
              </w:rPr>
              <w:t>Component</w:t>
            </w:r>
            <w:r w:rsidR="00B5701D" w:rsidRPr="003E5544">
              <w:rPr>
                <w:rFonts w:ascii="Calibri" w:hAnsi="Calibri" w:cs="Calibri"/>
                <w:i/>
                <w:iCs/>
                <w:sz w:val="20"/>
                <w:szCs w:val="20"/>
              </w:rPr>
              <w:t xml:space="preserve">e </w:t>
            </w:r>
            <w:r w:rsidR="0003190D" w:rsidRPr="003E5544">
              <w:rPr>
                <w:rFonts w:ascii="Calibri" w:hAnsi="Calibri" w:cs="Calibri"/>
                <w:i/>
                <w:iCs/>
                <w:sz w:val="20"/>
                <w:szCs w:val="20"/>
              </w:rPr>
              <w:t xml:space="preserve">Raggruppamento temporaneo </w:t>
            </w:r>
            <w:r w:rsidR="0003190D" w:rsidRPr="003E5544">
              <w:rPr>
                <w:rFonts w:ascii="Calibri" w:hAnsi="Calibri" w:cs="Calibri"/>
                <w:i/>
                <w:sz w:val="20"/>
                <w:szCs w:val="20"/>
              </w:rPr>
              <w:t>(indicare se costituito o costituendo)</w:t>
            </w:r>
            <w:r w:rsidR="0003190D" w:rsidRPr="003E5544">
              <w:rPr>
                <w:rFonts w:ascii="Calibri" w:hAnsi="Calibri" w:cs="Calibri"/>
                <w:sz w:val="20"/>
                <w:szCs w:val="20"/>
              </w:rPr>
              <w:t xml:space="preserve"> … formato da: … (indicare i ruoli ricoperti) … … … </w:t>
            </w:r>
          </w:p>
        </w:tc>
      </w:tr>
      <w:tr w:rsidR="0003190D" w:rsidRPr="003E5544" w14:paraId="41A90942" w14:textId="77777777" w:rsidTr="0003190D">
        <w:tc>
          <w:tcPr>
            <w:tcW w:w="513" w:type="dxa"/>
          </w:tcPr>
          <w:p w14:paraId="0DE8B9C8"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6FFF1437" w14:textId="3FD0F66C"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27B764F6"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Consorzio stabile </w:t>
            </w:r>
          </w:p>
        </w:tc>
      </w:tr>
      <w:tr w:rsidR="0003190D" w:rsidRPr="003E5544" w14:paraId="122AB65E" w14:textId="77777777" w:rsidTr="0003190D">
        <w:tc>
          <w:tcPr>
            <w:tcW w:w="513" w:type="dxa"/>
          </w:tcPr>
          <w:p w14:paraId="61680F35"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CD5054B" w14:textId="4E8A5AEF"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6338B954"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Consorzio tra società cooperative </w:t>
            </w:r>
          </w:p>
        </w:tc>
      </w:tr>
      <w:tr w:rsidR="0003190D" w:rsidRPr="003E5544" w14:paraId="7CDDAC67" w14:textId="77777777" w:rsidTr="0003190D">
        <w:tc>
          <w:tcPr>
            <w:tcW w:w="513" w:type="dxa"/>
          </w:tcPr>
          <w:p w14:paraId="1659F231"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BA2E861" w14:textId="2CCF6A87"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3B97582"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Consorzio tra imprese artigiane</w:t>
            </w:r>
          </w:p>
        </w:tc>
      </w:tr>
      <w:tr w:rsidR="0058066F" w:rsidRPr="003E5544" w14:paraId="2A67CBFD" w14:textId="77777777" w:rsidTr="0003190D">
        <w:tc>
          <w:tcPr>
            <w:tcW w:w="513" w:type="dxa"/>
          </w:tcPr>
          <w:p w14:paraId="5478DC7B"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D726142" w14:textId="2C367F82" w:rsidR="0058066F" w:rsidRPr="003E5544"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7809C8C3" w14:textId="2CBBB88A" w:rsidR="0058066F" w:rsidRPr="003E5544" w:rsidRDefault="002D5066" w:rsidP="00DA6EA3">
            <w:pPr>
              <w:spacing w:line="240" w:lineRule="auto"/>
              <w:ind w:left="87"/>
              <w:jc w:val="both"/>
              <w:rPr>
                <w:rFonts w:ascii="Calibri" w:hAnsi="Calibri" w:cs="Calibri"/>
                <w:iCs/>
                <w:sz w:val="20"/>
                <w:szCs w:val="20"/>
              </w:rPr>
            </w:pPr>
            <w:r w:rsidRPr="003E5544">
              <w:rPr>
                <w:rFonts w:ascii="Calibri" w:hAnsi="Calibri" w:cs="Calibri"/>
                <w:iCs/>
                <w:sz w:val="20"/>
                <w:szCs w:val="20"/>
              </w:rPr>
              <w:t>Consorziata per la quale il consorzio concorre/esecutrice nell’ipotesi di partecipazione di cui all’art. 65 comma 2 lett. b), lett. c) o lett. d) del D. Lgs. 36/2023</w:t>
            </w:r>
            <w:r w:rsidR="00527FB5" w:rsidRPr="003E5544">
              <w:rPr>
                <w:rFonts w:ascii="Calibri" w:hAnsi="Calibri" w:cs="Calibri"/>
                <w:iCs/>
                <w:sz w:val="20"/>
                <w:szCs w:val="20"/>
              </w:rPr>
              <w:t xml:space="preserve"> </w:t>
            </w:r>
          </w:p>
        </w:tc>
      </w:tr>
      <w:tr w:rsidR="0058066F" w:rsidRPr="003E5544" w14:paraId="711A2CED" w14:textId="77777777" w:rsidTr="0003190D">
        <w:tc>
          <w:tcPr>
            <w:tcW w:w="513" w:type="dxa"/>
          </w:tcPr>
          <w:p w14:paraId="34115E47"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031B931D" w14:textId="41C65620" w:rsidR="0058066F" w:rsidRPr="003E5544" w:rsidRDefault="0058066F" w:rsidP="0058066F">
            <w:pPr>
              <w:pStyle w:val="Corpodeltesto2"/>
              <w:tabs>
                <w:tab w:val="left" w:pos="-1800"/>
                <w:tab w:val="left" w:pos="1080"/>
                <w:tab w:val="left" w:pos="1800"/>
                <w:tab w:val="left" w:pos="6300"/>
              </w:tabs>
              <w:spacing w:line="240" w:lineRule="auto"/>
              <w:jc w:val="center"/>
              <w:rPr>
                <w:rFonts w:ascii="Calibri" w:hAnsi="Calibri" w:cs="Calibri"/>
                <w:szCs w:val="20"/>
              </w:rPr>
            </w:pPr>
          </w:p>
        </w:tc>
        <w:tc>
          <w:tcPr>
            <w:tcW w:w="8973" w:type="dxa"/>
            <w:vAlign w:val="center"/>
          </w:tcPr>
          <w:p w14:paraId="53E77256" w14:textId="2F6064B7" w:rsidR="0058066F" w:rsidRPr="003E5544" w:rsidRDefault="00DA6EA3" w:rsidP="0058066F">
            <w:pPr>
              <w:adjustRightInd w:val="0"/>
              <w:spacing w:before="40" w:after="40"/>
              <w:rPr>
                <w:rFonts w:ascii="Calibri" w:hAnsi="Calibri" w:cs="Calibri"/>
                <w:i/>
                <w:iCs/>
                <w:sz w:val="20"/>
                <w:szCs w:val="20"/>
              </w:rPr>
            </w:pPr>
            <w:r w:rsidRPr="003E5544">
              <w:rPr>
                <w:rFonts w:ascii="Calibri" w:hAnsi="Calibri" w:cs="Calibri"/>
                <w:iCs/>
                <w:sz w:val="20"/>
                <w:szCs w:val="20"/>
              </w:rPr>
              <w:t xml:space="preserve">Consorziata </w:t>
            </w:r>
            <w:r w:rsidRPr="003E5544">
              <w:rPr>
                <w:rFonts w:ascii="Calibri" w:hAnsi="Calibri" w:cs="Calibri"/>
                <w:iCs/>
                <w:sz w:val="20"/>
                <w:szCs w:val="20"/>
                <w:u w:val="single"/>
              </w:rPr>
              <w:t>non esecutrice</w:t>
            </w:r>
            <w:r w:rsidRPr="003E5544">
              <w:rPr>
                <w:rFonts w:ascii="Calibri" w:hAnsi="Calibri" w:cs="Calibri"/>
                <w:iCs/>
                <w:sz w:val="20"/>
                <w:szCs w:val="20"/>
              </w:rPr>
              <w:t xml:space="preserve"> che presta i requisiti nell’ipotesi di consorzio stabile di cui all’art. 65 comma 2 lett. d) del D. Lgs.n.36/2023</w:t>
            </w:r>
          </w:p>
        </w:tc>
      </w:tr>
      <w:tr w:rsidR="0003190D" w:rsidRPr="003E5544" w14:paraId="280A40F0" w14:textId="77777777" w:rsidTr="0003190D">
        <w:tc>
          <w:tcPr>
            <w:tcW w:w="513" w:type="dxa"/>
          </w:tcPr>
          <w:p w14:paraId="4FD3FF3C"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F2BE3C0" w14:textId="70E2D06E"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31CD322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Consorzio ordinario (indicare se costituito o costituendo) …</w:t>
            </w:r>
          </w:p>
        </w:tc>
      </w:tr>
      <w:tr w:rsidR="0003190D" w:rsidRPr="003E5544" w14:paraId="1A7018C5" w14:textId="77777777" w:rsidTr="0003190D">
        <w:tc>
          <w:tcPr>
            <w:tcW w:w="513" w:type="dxa"/>
          </w:tcPr>
          <w:p w14:paraId="0C5B1B26"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2C69FC33" w14:textId="4862FEC0"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78FCEF2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 xml:space="preserve">Rete dotata di organo comune </w:t>
            </w:r>
          </w:p>
        </w:tc>
      </w:tr>
      <w:tr w:rsidR="0003190D" w:rsidRPr="003E5544" w14:paraId="090A9E64" w14:textId="77777777" w:rsidTr="0003190D">
        <w:tc>
          <w:tcPr>
            <w:tcW w:w="513" w:type="dxa"/>
          </w:tcPr>
          <w:p w14:paraId="2C19290F"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5972F071" w14:textId="18D3F015"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297F05B4"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Rete sprovvista di organo comune o con organo comune privo di rappresentanza</w:t>
            </w:r>
          </w:p>
        </w:tc>
      </w:tr>
      <w:tr w:rsidR="0003190D" w:rsidRPr="003E5544" w14:paraId="73111902" w14:textId="77777777" w:rsidTr="0003190D">
        <w:tc>
          <w:tcPr>
            <w:tcW w:w="513" w:type="dxa"/>
          </w:tcPr>
          <w:p w14:paraId="037CA3F9"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76B0731" w14:textId="15AE116D"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szCs w:val="20"/>
              </w:rPr>
            </w:pPr>
          </w:p>
        </w:tc>
        <w:tc>
          <w:tcPr>
            <w:tcW w:w="8973" w:type="dxa"/>
            <w:vAlign w:val="center"/>
          </w:tcPr>
          <w:p w14:paraId="5FFFCABA"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GEIE</w:t>
            </w:r>
          </w:p>
        </w:tc>
      </w:tr>
      <w:tr w:rsidR="0003190D" w:rsidRPr="003E5544" w14:paraId="0CF385FB" w14:textId="77777777" w:rsidTr="0003190D">
        <w:tc>
          <w:tcPr>
            <w:tcW w:w="513" w:type="dxa"/>
          </w:tcPr>
          <w:p w14:paraId="3533DBBD" w14:textId="77777777" w:rsidR="00284FD2" w:rsidRPr="003E5544" w:rsidRDefault="00284FD2" w:rsidP="00284FD2">
            <w:pPr>
              <w:spacing w:after="120" w:line="240" w:lineRule="auto"/>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p>
          <w:p w14:paraId="71F960F4" w14:textId="51DF3420" w:rsidR="0003190D" w:rsidRPr="003E5544" w:rsidRDefault="0003190D" w:rsidP="0003190D">
            <w:pPr>
              <w:pStyle w:val="Corpodeltesto2"/>
              <w:tabs>
                <w:tab w:val="left" w:pos="-1800"/>
                <w:tab w:val="left" w:pos="1080"/>
                <w:tab w:val="left" w:pos="1800"/>
                <w:tab w:val="left" w:pos="6300"/>
              </w:tabs>
              <w:spacing w:line="240" w:lineRule="auto"/>
              <w:jc w:val="center"/>
              <w:rPr>
                <w:rFonts w:ascii="Calibri" w:hAnsi="Calibri" w:cs="Calibri"/>
                <w:bCs/>
                <w:i/>
                <w:iCs/>
                <w:szCs w:val="20"/>
              </w:rPr>
            </w:pPr>
          </w:p>
        </w:tc>
        <w:tc>
          <w:tcPr>
            <w:tcW w:w="8973" w:type="dxa"/>
            <w:vAlign w:val="center"/>
          </w:tcPr>
          <w:p w14:paraId="07095AF8" w14:textId="77777777" w:rsidR="0003190D" w:rsidRPr="003E5544" w:rsidRDefault="0003190D" w:rsidP="0003190D">
            <w:pPr>
              <w:adjustRightInd w:val="0"/>
              <w:spacing w:before="40" w:after="40"/>
              <w:rPr>
                <w:rFonts w:ascii="Calibri" w:hAnsi="Calibri" w:cs="Calibri"/>
                <w:i/>
                <w:iCs/>
                <w:sz w:val="20"/>
                <w:szCs w:val="20"/>
              </w:rPr>
            </w:pPr>
            <w:r w:rsidRPr="003E5544">
              <w:rPr>
                <w:rFonts w:ascii="Calibri" w:hAnsi="Calibri" w:cs="Calibri"/>
                <w:i/>
                <w:iCs/>
                <w:sz w:val="20"/>
                <w:szCs w:val="20"/>
              </w:rPr>
              <w:t>altro (indicare altre, eventuali forme di partecipazione previste dalla normativa speciale di settore)</w:t>
            </w:r>
          </w:p>
        </w:tc>
      </w:tr>
    </w:tbl>
    <w:p w14:paraId="0B24E1AC" w14:textId="77777777" w:rsidR="00C41162" w:rsidRPr="003E5544" w:rsidRDefault="00C41162" w:rsidP="00513881">
      <w:pPr>
        <w:spacing w:after="0" w:line="240" w:lineRule="auto"/>
        <w:jc w:val="both"/>
        <w:rPr>
          <w:rFonts w:ascii="Calibri" w:hAnsi="Calibri" w:cs="Calibri"/>
          <w:i/>
          <w:sz w:val="20"/>
          <w:szCs w:val="20"/>
        </w:rPr>
      </w:pPr>
    </w:p>
    <w:p w14:paraId="29238D51" w14:textId="1DBFCEAC" w:rsidR="00C41162" w:rsidRPr="003E5544" w:rsidRDefault="00184306" w:rsidP="00513881">
      <w:pPr>
        <w:spacing w:after="0" w:line="240" w:lineRule="auto"/>
        <w:jc w:val="both"/>
        <w:rPr>
          <w:rFonts w:ascii="Calibri" w:hAnsi="Calibri" w:cs="Calibri"/>
          <w:sz w:val="20"/>
          <w:szCs w:val="20"/>
        </w:rPr>
      </w:pPr>
      <w:r w:rsidRPr="003E5544">
        <w:rPr>
          <w:rFonts w:ascii="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3E5544">
        <w:rPr>
          <w:rFonts w:ascii="Calibri" w:hAnsi="Calibri" w:cs="Calibri"/>
          <w:sz w:val="20"/>
          <w:szCs w:val="20"/>
        </w:rPr>
        <w:t xml:space="preserve"> </w:t>
      </w:r>
      <w:r w:rsidRPr="003E5544">
        <w:rPr>
          <w:rFonts w:ascii="Calibri" w:hAnsi="Calibri" w:cs="Calibri"/>
          <w:sz w:val="20"/>
          <w:szCs w:val="20"/>
        </w:rPr>
        <w:t>Lgs. n. 36/2023 e alla normativa vigente in materia.</w:t>
      </w:r>
    </w:p>
    <w:p w14:paraId="3F6B6778" w14:textId="77777777" w:rsidR="00FB1F47" w:rsidRPr="003E5544" w:rsidRDefault="00FB1F47" w:rsidP="00FB1F47">
      <w:pPr>
        <w:jc w:val="both"/>
        <w:rPr>
          <w:rFonts w:ascii="Calibri" w:hAnsi="Calibri" w:cs="Calibri"/>
          <w:sz w:val="20"/>
          <w:szCs w:val="20"/>
        </w:rPr>
      </w:pPr>
    </w:p>
    <w:p w14:paraId="166D4DD9" w14:textId="77543268" w:rsidR="00FB1F47" w:rsidRPr="003E5544" w:rsidRDefault="00E91A34" w:rsidP="009610FD">
      <w:pPr>
        <w:pStyle w:val="Corpotesto"/>
        <w:widowControl w:val="0"/>
        <w:numPr>
          <w:ilvl w:val="0"/>
          <w:numId w:val="48"/>
        </w:numPr>
        <w:suppressAutoHyphens w:val="0"/>
        <w:spacing w:after="0" w:line="240" w:lineRule="auto"/>
        <w:ind w:right="-46"/>
        <w:rPr>
          <w:rFonts w:ascii="Calibri" w:hAnsi="Calibri" w:cs="Calibri"/>
          <w:b/>
          <w:bCs/>
          <w:sz w:val="20"/>
          <w:szCs w:val="20"/>
        </w:rPr>
      </w:pPr>
      <w:proofErr w:type="gramStart"/>
      <w:r w:rsidRPr="003E5544">
        <w:rPr>
          <w:rFonts w:ascii="Calibri" w:hAnsi="Calibri" w:cs="Calibri"/>
          <w:b/>
          <w:bCs/>
          <w:sz w:val="20"/>
          <w:szCs w:val="20"/>
        </w:rPr>
        <w:lastRenderedPageBreak/>
        <w:t xml:space="preserve">DICHIARA  </w:t>
      </w:r>
      <w:r w:rsidR="0070195A" w:rsidRPr="003E5544">
        <w:rPr>
          <w:rFonts w:ascii="Calibri" w:hAnsi="Calibri" w:cs="Calibri"/>
          <w:sz w:val="20"/>
          <w:szCs w:val="20"/>
        </w:rPr>
        <w:t>che</w:t>
      </w:r>
      <w:proofErr w:type="gramEnd"/>
      <w:r w:rsidR="0070195A" w:rsidRPr="003E5544">
        <w:rPr>
          <w:rFonts w:ascii="Calibri" w:hAnsi="Calibri" w:cs="Calibri"/>
          <w:b/>
          <w:bCs/>
          <w:sz w:val="20"/>
          <w:szCs w:val="20"/>
        </w:rPr>
        <w:t xml:space="preserve"> </w:t>
      </w:r>
      <w:r w:rsidR="00FB1F47" w:rsidRPr="003E5544">
        <w:rPr>
          <w:rFonts w:ascii="Calibri" w:hAnsi="Calibri" w:cs="Calibri"/>
          <w:sz w:val="20"/>
          <w:szCs w:val="20"/>
        </w:rPr>
        <w:t xml:space="preserve">i dati identificativi dei soggetti di cui all’art. 94 </w:t>
      </w:r>
      <w:r w:rsidR="00007BFB" w:rsidRPr="003E5544">
        <w:rPr>
          <w:rFonts w:ascii="Calibri" w:hAnsi="Calibri" w:cs="Calibri"/>
          <w:sz w:val="20"/>
          <w:szCs w:val="20"/>
        </w:rPr>
        <w:t xml:space="preserve">cc. </w:t>
      </w:r>
      <w:r w:rsidR="00FB1F47" w:rsidRPr="003E5544">
        <w:rPr>
          <w:rFonts w:ascii="Calibri" w:hAnsi="Calibri" w:cs="Calibri"/>
          <w:sz w:val="20"/>
          <w:szCs w:val="20"/>
        </w:rPr>
        <w:t xml:space="preserve">3 </w:t>
      </w:r>
      <w:r w:rsidR="00007BFB" w:rsidRPr="003E5544">
        <w:rPr>
          <w:rFonts w:ascii="Calibri" w:hAnsi="Calibri" w:cs="Calibri"/>
          <w:sz w:val="20"/>
          <w:szCs w:val="20"/>
        </w:rPr>
        <w:t xml:space="preserve">e 4 </w:t>
      </w:r>
      <w:r w:rsidR="00FB1F47" w:rsidRPr="003E5544">
        <w:rPr>
          <w:rFonts w:ascii="Calibri" w:hAnsi="Calibri" w:cs="Calibri"/>
          <w:sz w:val="20"/>
          <w:szCs w:val="20"/>
        </w:rPr>
        <w:t xml:space="preserve">del Codice </w:t>
      </w:r>
      <w:r w:rsidR="00284FD2" w:rsidRPr="003E5544">
        <w:rPr>
          <w:rFonts w:ascii="Calibri" w:hAnsi="Calibri" w:cs="Calibri"/>
          <w:sz w:val="20"/>
          <w:szCs w:val="20"/>
        </w:rPr>
        <w:t xml:space="preserve">nonché i poteri loro conferiti </w:t>
      </w:r>
      <w:r w:rsidR="00FB1F47" w:rsidRPr="003E5544">
        <w:rPr>
          <w:rFonts w:ascii="Calibri" w:hAnsi="Calibri" w:cs="Calibri"/>
          <w:sz w:val="20"/>
          <w:szCs w:val="20"/>
        </w:rPr>
        <w:t>sono i seguenti:</w:t>
      </w:r>
    </w:p>
    <w:p w14:paraId="7A503CD8" w14:textId="77777777" w:rsidR="00FB1F47" w:rsidRPr="003E5544" w:rsidRDefault="00FB1F47" w:rsidP="00FB1F47">
      <w:pPr>
        <w:pStyle w:val="Paragrafoelenco1"/>
        <w:tabs>
          <w:tab w:val="left" w:pos="120"/>
        </w:tabs>
        <w:ind w:left="0"/>
        <w:jc w:val="both"/>
        <w:rPr>
          <w:rFonts w:ascii="Calibri" w:eastAsiaTheme="minorHAnsi" w:hAnsi="Calibri" w:cs="Calibri"/>
          <w:color w:val="auto"/>
          <w:kern w:val="0"/>
          <w:sz w:val="20"/>
          <w:highlight w:val="yellow"/>
          <w:lang w:eastAsia="en-US"/>
        </w:rPr>
      </w:pPr>
    </w:p>
    <w:p w14:paraId="733B2174" w14:textId="77777777" w:rsidR="00FB1F47" w:rsidRPr="003E5544" w:rsidRDefault="00FB1F47" w:rsidP="00FB1F47">
      <w:pPr>
        <w:pStyle w:val="Paragrafoelenco1"/>
        <w:tabs>
          <w:tab w:val="left" w:pos="120"/>
        </w:tabs>
        <w:ind w:left="0"/>
        <w:jc w:val="both"/>
        <w:rPr>
          <w:rFonts w:ascii="Calibri" w:eastAsiaTheme="minorHAnsi" w:hAnsi="Calibri" w:cs="Calibri"/>
          <w:color w:val="auto"/>
          <w:kern w:val="0"/>
          <w:sz w:val="20"/>
          <w:lang w:eastAsia="en-US"/>
        </w:rPr>
      </w:pPr>
    </w:p>
    <w:p w14:paraId="3E7F4A10" w14:textId="3C8776DD" w:rsidR="00FB1F47" w:rsidRPr="003E5544" w:rsidRDefault="00284FD2" w:rsidP="009610FD">
      <w:pPr>
        <w:spacing w:after="120" w:line="24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FB1F47" w:rsidRPr="003E5544">
        <w:rPr>
          <w:rFonts w:ascii="Calibri" w:hAnsi="Calibri" w:cs="Calibri"/>
          <w:sz w:val="20"/>
          <w:szCs w:val="20"/>
        </w:rPr>
        <w:tab/>
        <w:t>soggetti titolari di poteri di amministrazione e rappresentanza,</w:t>
      </w:r>
      <w:r w:rsidR="00FB1F47" w:rsidRPr="003E5544">
        <w:rPr>
          <w:rFonts w:ascii="Calibri" w:hAnsi="Calibri" w:cs="Calibri"/>
          <w:color w:val="000000"/>
          <w:sz w:val="20"/>
          <w:szCs w:val="20"/>
          <w:shd w:val="clear" w:color="auto" w:fill="F5FDFE"/>
        </w:rPr>
        <w:t xml:space="preserve"> </w:t>
      </w:r>
      <w:r w:rsidR="00FB1F47" w:rsidRPr="003E5544">
        <w:rPr>
          <w:rFonts w:ascii="Calibri" w:hAnsi="Calibri" w:cs="Calibri"/>
          <w:sz w:val="20"/>
          <w:szCs w:val="20"/>
        </w:rPr>
        <w:t>ivi compresi</w:t>
      </w:r>
      <w:r w:rsidR="00637AC1" w:rsidRPr="003E5544">
        <w:rPr>
          <w:rFonts w:ascii="Calibri" w:hAnsi="Calibri" w:cs="Calibri"/>
          <w:sz w:val="20"/>
          <w:szCs w:val="20"/>
        </w:rPr>
        <w:t xml:space="preserve"> i membri del </w:t>
      </w:r>
      <w:proofErr w:type="gramStart"/>
      <w:r w:rsidR="00637AC1" w:rsidRPr="003E5544">
        <w:rPr>
          <w:rFonts w:ascii="Calibri" w:hAnsi="Calibri" w:cs="Calibri"/>
          <w:sz w:val="20"/>
          <w:szCs w:val="20"/>
        </w:rPr>
        <w:t>consiglio di amministrazione</w:t>
      </w:r>
      <w:proofErr w:type="gramEnd"/>
      <w:r w:rsidR="00637AC1" w:rsidRPr="003E5544">
        <w:rPr>
          <w:rFonts w:ascii="Calibri" w:hAnsi="Calibri" w:cs="Calibri"/>
          <w:sz w:val="20"/>
          <w:szCs w:val="20"/>
        </w:rPr>
        <w:t xml:space="preserve"> cui sia stata conferita la legale rappresentanza, </w:t>
      </w:r>
      <w:r w:rsidR="00FB1F47" w:rsidRPr="003E5544">
        <w:rPr>
          <w:rFonts w:ascii="Calibri" w:hAnsi="Calibri" w:cs="Calibri"/>
          <w:sz w:val="20"/>
          <w:szCs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3E5544"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9610FD" w:rsidRPr="003E5544"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3E5544" w:rsidRDefault="00FB1F47" w:rsidP="003D0441">
            <w:pPr>
              <w:jc w:val="both"/>
              <w:rPr>
                <w:rFonts w:ascii="Calibri" w:hAnsi="Calibri" w:cs="Calibri"/>
                <w:kern w:val="2"/>
                <w:sz w:val="20"/>
                <w:szCs w:val="20"/>
              </w:rPr>
            </w:pPr>
          </w:p>
          <w:p w14:paraId="4CD1907A" w14:textId="77777777" w:rsidR="00FB1F47" w:rsidRPr="003E5544"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3E5544"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3E5544" w:rsidRDefault="00FB1F47" w:rsidP="003D0441">
            <w:pPr>
              <w:jc w:val="both"/>
              <w:rPr>
                <w:rFonts w:ascii="Calibri" w:hAnsi="Calibri" w:cs="Calibri"/>
                <w:kern w:val="2"/>
                <w:sz w:val="20"/>
                <w:szCs w:val="20"/>
              </w:rPr>
            </w:pPr>
          </w:p>
        </w:tc>
      </w:tr>
      <w:tr w:rsidR="009610FD" w:rsidRPr="003E5544"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3E5544" w:rsidRDefault="00FB1F47" w:rsidP="003D0441">
            <w:pPr>
              <w:jc w:val="both"/>
              <w:rPr>
                <w:rFonts w:ascii="Calibri" w:hAnsi="Calibri" w:cs="Calibri"/>
                <w:kern w:val="2"/>
                <w:sz w:val="20"/>
                <w:szCs w:val="20"/>
              </w:rPr>
            </w:pPr>
          </w:p>
          <w:p w14:paraId="72E642BA" w14:textId="77777777" w:rsidR="00FB1F47" w:rsidRPr="003E5544" w:rsidRDefault="00FB1F47" w:rsidP="003D0441">
            <w:pPr>
              <w:jc w:val="both"/>
              <w:rPr>
                <w:rFonts w:ascii="Calibri" w:hAnsi="Calibri" w:cs="Calibr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3E5544" w:rsidRDefault="00FB1F47" w:rsidP="003D0441">
            <w:pPr>
              <w:jc w:val="both"/>
              <w:rPr>
                <w:rFonts w:ascii="Calibri" w:hAnsi="Calibri" w:cs="Calibr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3E5544" w:rsidRDefault="00FB1F47" w:rsidP="003D0441">
            <w:pPr>
              <w:jc w:val="both"/>
              <w:rPr>
                <w:rFonts w:ascii="Calibri" w:hAnsi="Calibri" w:cs="Calibri"/>
                <w:kern w:val="2"/>
                <w:sz w:val="20"/>
                <w:szCs w:val="20"/>
              </w:rPr>
            </w:pPr>
          </w:p>
        </w:tc>
      </w:tr>
    </w:tbl>
    <w:p w14:paraId="77F9B432" w14:textId="77777777" w:rsidR="00FB1F47" w:rsidRPr="003E5544" w:rsidRDefault="00FB1F47" w:rsidP="00FB1F47">
      <w:pPr>
        <w:rPr>
          <w:rFonts w:ascii="Calibri" w:hAnsi="Calibri" w:cs="Calibri"/>
          <w:sz w:val="20"/>
          <w:szCs w:val="20"/>
          <w:highlight w:val="yellow"/>
        </w:rPr>
      </w:pPr>
    </w:p>
    <w:p w14:paraId="4182CBF7" w14:textId="600B7B6D" w:rsidR="00FB1F47" w:rsidRPr="003E5544" w:rsidRDefault="00FB1F47" w:rsidP="009610FD">
      <w:pPr>
        <w:suppressAutoHyphens w:val="0"/>
        <w:spacing w:line="36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3E5544"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3E5544" w:rsidRDefault="00FB1F47" w:rsidP="003D0441">
            <w:pPr>
              <w:jc w:val="both"/>
              <w:rPr>
                <w:rFonts w:ascii="Calibri" w:hAnsi="Calibri" w:cs="Calibri"/>
                <w:kern w:val="2"/>
                <w:sz w:val="20"/>
                <w:szCs w:val="20"/>
              </w:rPr>
            </w:pPr>
          </w:p>
          <w:p w14:paraId="30880BFE"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3E5544" w:rsidRDefault="00FB1F47" w:rsidP="003D0441">
            <w:pPr>
              <w:jc w:val="both"/>
              <w:rPr>
                <w:rFonts w:ascii="Calibri" w:hAnsi="Calibri" w:cs="Calibri"/>
                <w:kern w:val="2"/>
                <w:sz w:val="20"/>
                <w:szCs w:val="20"/>
              </w:rPr>
            </w:pPr>
          </w:p>
        </w:tc>
      </w:tr>
      <w:tr w:rsidR="00FB1F47" w:rsidRPr="003E5544"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3E5544" w:rsidRDefault="00FB1F47" w:rsidP="003D0441">
            <w:pPr>
              <w:jc w:val="both"/>
              <w:rPr>
                <w:rFonts w:ascii="Calibri" w:hAnsi="Calibri" w:cs="Calibri"/>
                <w:kern w:val="2"/>
                <w:sz w:val="20"/>
                <w:szCs w:val="20"/>
              </w:rPr>
            </w:pPr>
          </w:p>
          <w:p w14:paraId="3700EC8B"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3E5544" w:rsidRDefault="00FB1F47" w:rsidP="003D0441">
            <w:pPr>
              <w:jc w:val="both"/>
              <w:rPr>
                <w:rFonts w:ascii="Calibri" w:hAnsi="Calibri" w:cs="Calibri"/>
                <w:kern w:val="2"/>
                <w:sz w:val="20"/>
                <w:szCs w:val="20"/>
              </w:rPr>
            </w:pPr>
          </w:p>
        </w:tc>
      </w:tr>
    </w:tbl>
    <w:p w14:paraId="41759AC3" w14:textId="77777777" w:rsidR="00FB1F47" w:rsidRPr="003E5544" w:rsidRDefault="00FB1F47" w:rsidP="009610FD">
      <w:pPr>
        <w:ind w:left="-142" w:firstLine="284"/>
        <w:jc w:val="both"/>
        <w:rPr>
          <w:rFonts w:ascii="Calibri" w:hAnsi="Calibri" w:cs="Calibri"/>
          <w:sz w:val="20"/>
          <w:szCs w:val="20"/>
        </w:rPr>
      </w:pPr>
    </w:p>
    <w:p w14:paraId="57BEFF6F" w14:textId="72111A05" w:rsidR="00FB1F47" w:rsidRPr="003E5544" w:rsidRDefault="00FB1F47" w:rsidP="009610FD">
      <w:pPr>
        <w:suppressAutoHyphens w:val="0"/>
        <w:spacing w:line="36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3E554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3E5544" w:rsidRDefault="00FB1F47" w:rsidP="003D0441">
            <w:pPr>
              <w:jc w:val="both"/>
              <w:rPr>
                <w:rFonts w:ascii="Calibri" w:hAnsi="Calibri" w:cs="Calibri"/>
                <w:kern w:val="2"/>
                <w:sz w:val="20"/>
                <w:szCs w:val="20"/>
              </w:rPr>
            </w:pPr>
          </w:p>
          <w:p w14:paraId="5F7B3E9D"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3E5544" w:rsidRDefault="00FB1F47" w:rsidP="003D0441">
            <w:pPr>
              <w:jc w:val="both"/>
              <w:rPr>
                <w:rFonts w:ascii="Calibri" w:hAnsi="Calibri" w:cs="Calibri"/>
                <w:kern w:val="2"/>
                <w:sz w:val="20"/>
                <w:szCs w:val="20"/>
              </w:rPr>
            </w:pPr>
          </w:p>
        </w:tc>
      </w:tr>
      <w:tr w:rsidR="00FB1F47" w:rsidRPr="003E554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3E5544" w:rsidRDefault="00FB1F47" w:rsidP="003D0441">
            <w:pPr>
              <w:jc w:val="both"/>
              <w:rPr>
                <w:rFonts w:ascii="Calibri" w:hAnsi="Calibri" w:cs="Calibri"/>
                <w:kern w:val="2"/>
                <w:sz w:val="20"/>
                <w:szCs w:val="20"/>
              </w:rPr>
            </w:pPr>
          </w:p>
          <w:p w14:paraId="30F8AF4E" w14:textId="77777777" w:rsidR="00FB1F47" w:rsidRPr="003E5544" w:rsidRDefault="00FB1F47" w:rsidP="003D0441">
            <w:pPr>
              <w:jc w:val="both"/>
              <w:rPr>
                <w:rFonts w:ascii="Calibri" w:hAnsi="Calibri" w:cs="Calibr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3E5544" w:rsidRDefault="00FB1F47" w:rsidP="003D0441">
            <w:pPr>
              <w:jc w:val="both"/>
              <w:rPr>
                <w:rFonts w:ascii="Calibri" w:hAnsi="Calibri" w:cs="Calibr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3E5544" w:rsidRDefault="00FB1F47" w:rsidP="003D0441">
            <w:pPr>
              <w:jc w:val="both"/>
              <w:rPr>
                <w:rFonts w:ascii="Calibri" w:hAnsi="Calibri" w:cs="Calibr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3E5544" w:rsidRDefault="00FB1F47" w:rsidP="003D0441">
            <w:pPr>
              <w:jc w:val="both"/>
              <w:rPr>
                <w:rFonts w:ascii="Calibri" w:hAnsi="Calibri" w:cs="Calibr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3E5544" w:rsidRDefault="00FB1F47" w:rsidP="003D0441">
            <w:pPr>
              <w:jc w:val="both"/>
              <w:rPr>
                <w:rFonts w:ascii="Calibri" w:hAnsi="Calibri" w:cs="Calibri"/>
                <w:kern w:val="2"/>
                <w:sz w:val="20"/>
                <w:szCs w:val="20"/>
              </w:rPr>
            </w:pPr>
          </w:p>
        </w:tc>
      </w:tr>
    </w:tbl>
    <w:p w14:paraId="66EAE36F" w14:textId="77777777" w:rsidR="00FB1F47" w:rsidRPr="003E5544" w:rsidRDefault="00FB1F47" w:rsidP="00FB1F47">
      <w:pPr>
        <w:jc w:val="both"/>
        <w:rPr>
          <w:rFonts w:ascii="Calibri" w:hAnsi="Calibri" w:cs="Calibri"/>
          <w:sz w:val="20"/>
          <w:szCs w:val="20"/>
        </w:rPr>
      </w:pPr>
    </w:p>
    <w:p w14:paraId="5C240B24" w14:textId="0BF8F11C" w:rsidR="00FB1F47" w:rsidRPr="003E5544" w:rsidRDefault="00FB1F47" w:rsidP="009610FD">
      <w:pPr>
        <w:suppressAutoHyphens w:val="0"/>
        <w:spacing w:line="36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r>
      <w:r w:rsidR="00284FD2" w:rsidRPr="003E5544">
        <w:rPr>
          <w:rFonts w:ascii="Calibri" w:hAnsi="Calibri" w:cs="Calibri"/>
          <w:sz w:val="20"/>
          <w:szCs w:val="20"/>
        </w:rPr>
        <w:t>Direttori Tecnici</w:t>
      </w:r>
      <w:r w:rsidRPr="003E5544">
        <w:rPr>
          <w:rFonts w:ascii="Calibri" w:hAnsi="Calibri" w:cs="Calibri"/>
          <w:sz w:val="20"/>
          <w:szCs w:val="20"/>
        </w:rPr>
        <w:t>:</w:t>
      </w:r>
    </w:p>
    <w:tbl>
      <w:tblPr>
        <w:tblW w:w="4480" w:type="pct"/>
        <w:jc w:val="center"/>
        <w:tblLook w:val="04A0" w:firstRow="1" w:lastRow="0" w:firstColumn="1" w:lastColumn="0" w:noHBand="0" w:noVBand="1"/>
      </w:tblPr>
      <w:tblGrid>
        <w:gridCol w:w="1980"/>
        <w:gridCol w:w="1984"/>
        <w:gridCol w:w="2551"/>
        <w:gridCol w:w="1984"/>
      </w:tblGrid>
      <w:tr w:rsidR="009610FD" w:rsidRPr="003E5544"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r>
      <w:tr w:rsidR="009610FD" w:rsidRPr="003E5544"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3E5544" w:rsidRDefault="00FB1F47" w:rsidP="003D0441">
            <w:pPr>
              <w:jc w:val="both"/>
              <w:rPr>
                <w:rFonts w:ascii="Calibri" w:hAnsi="Calibri" w:cs="Calibri"/>
                <w:kern w:val="2"/>
                <w:sz w:val="20"/>
                <w:szCs w:val="20"/>
              </w:rPr>
            </w:pPr>
          </w:p>
          <w:p w14:paraId="2A2614C4" w14:textId="77777777" w:rsidR="00FB1F47" w:rsidRPr="003E5544"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3E5544" w:rsidRDefault="00FB1F47" w:rsidP="003D0441">
            <w:pPr>
              <w:jc w:val="both"/>
              <w:rPr>
                <w:rFonts w:ascii="Calibri" w:hAnsi="Calibri" w:cs="Calibri"/>
                <w:kern w:val="2"/>
                <w:sz w:val="20"/>
                <w:szCs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3E5544" w:rsidRDefault="00FB1F47" w:rsidP="003D0441">
            <w:pPr>
              <w:jc w:val="both"/>
              <w:rPr>
                <w:rFonts w:ascii="Calibri" w:hAnsi="Calibri" w:cs="Calibri"/>
                <w:kern w:val="2"/>
                <w:sz w:val="20"/>
                <w:szCs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3E5544" w:rsidRDefault="00FB1F47" w:rsidP="003D0441">
            <w:pPr>
              <w:jc w:val="both"/>
              <w:rPr>
                <w:rFonts w:ascii="Calibri" w:hAnsi="Calibri" w:cs="Calibri"/>
                <w:kern w:val="2"/>
                <w:sz w:val="20"/>
                <w:szCs w:val="20"/>
              </w:rPr>
            </w:pPr>
          </w:p>
        </w:tc>
      </w:tr>
      <w:tr w:rsidR="009610FD" w:rsidRPr="003E5544"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3E5544" w:rsidRDefault="00FB1F47" w:rsidP="003D0441">
            <w:pPr>
              <w:jc w:val="both"/>
              <w:rPr>
                <w:rFonts w:ascii="Calibri" w:hAnsi="Calibri" w:cs="Calibri"/>
                <w:kern w:val="2"/>
                <w:sz w:val="20"/>
                <w:szCs w:val="20"/>
                <w:highlight w:val="yellow"/>
              </w:rPr>
            </w:pPr>
          </w:p>
          <w:p w14:paraId="392D9897" w14:textId="77777777" w:rsidR="00FB1F47" w:rsidRPr="003E5544"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3E5544" w:rsidRDefault="00FB1F47" w:rsidP="003D0441">
            <w:pPr>
              <w:jc w:val="both"/>
              <w:rPr>
                <w:rFonts w:ascii="Calibri" w:hAnsi="Calibri" w:cs="Calibri"/>
                <w:kern w:val="2"/>
                <w:sz w:val="20"/>
                <w:szCs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3E5544" w:rsidRDefault="00FB1F47" w:rsidP="003D0441">
            <w:pPr>
              <w:jc w:val="both"/>
              <w:rPr>
                <w:rFonts w:ascii="Calibri" w:hAnsi="Calibri" w:cs="Calibr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3E5544" w:rsidRDefault="00FB1F47" w:rsidP="003D0441">
            <w:pPr>
              <w:jc w:val="both"/>
              <w:rPr>
                <w:rFonts w:ascii="Calibri" w:hAnsi="Calibri" w:cs="Calibri"/>
                <w:kern w:val="2"/>
                <w:sz w:val="20"/>
                <w:szCs w:val="20"/>
                <w:highlight w:val="yellow"/>
              </w:rPr>
            </w:pPr>
          </w:p>
        </w:tc>
      </w:tr>
    </w:tbl>
    <w:p w14:paraId="22DB9A6F" w14:textId="77777777" w:rsidR="00FB1F47" w:rsidRPr="003E5544" w:rsidRDefault="00FB1F47" w:rsidP="00FB1F47">
      <w:pPr>
        <w:suppressAutoHyphens w:val="0"/>
        <w:spacing w:line="240" w:lineRule="auto"/>
        <w:ind w:left="284" w:hanging="284"/>
        <w:jc w:val="both"/>
        <w:rPr>
          <w:rFonts w:ascii="Calibri" w:hAnsi="Calibri" w:cs="Calibri"/>
          <w:sz w:val="20"/>
          <w:szCs w:val="20"/>
          <w:highlight w:val="yellow"/>
        </w:rPr>
      </w:pPr>
    </w:p>
    <w:p w14:paraId="4268A51A" w14:textId="77777777" w:rsidR="00637AC1" w:rsidRPr="003E5544" w:rsidRDefault="00637AC1" w:rsidP="009A65F9">
      <w:pPr>
        <w:suppressAutoHyphens w:val="0"/>
        <w:spacing w:line="240" w:lineRule="auto"/>
        <w:jc w:val="both"/>
        <w:rPr>
          <w:rFonts w:ascii="Calibri" w:hAnsi="Calibri" w:cs="Calibri"/>
          <w:sz w:val="20"/>
          <w:szCs w:val="20"/>
          <w:highlight w:val="yellow"/>
        </w:rPr>
      </w:pPr>
    </w:p>
    <w:p w14:paraId="5DC067F1" w14:textId="12C724F5" w:rsidR="00FB1F47" w:rsidRPr="003E5544" w:rsidRDefault="00FB1F47" w:rsidP="009610FD">
      <w:pPr>
        <w:suppressAutoHyphens w:val="0"/>
        <w:spacing w:line="240" w:lineRule="auto"/>
        <w:ind w:left="426"/>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3E5544"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r w:rsidR="00637AC1" w:rsidRPr="003E5544">
              <w:rPr>
                <w:rFonts w:ascii="Calibri" w:hAnsi="Calibri" w:cs="Calibri"/>
                <w:b/>
                <w:sz w:val="20"/>
                <w:szCs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3E5544" w:rsidRDefault="00FB1F47" w:rsidP="003D0441">
            <w:pPr>
              <w:jc w:val="both"/>
              <w:rPr>
                <w:rFonts w:ascii="Calibri" w:hAnsi="Calibri" w:cs="Calibri"/>
                <w:b/>
                <w:kern w:val="2"/>
                <w:sz w:val="20"/>
                <w:szCs w:val="20"/>
              </w:rPr>
            </w:pPr>
            <w:r w:rsidRPr="003E5544">
              <w:rPr>
                <w:rFonts w:ascii="Calibri" w:hAnsi="Calibri" w:cs="Calibri"/>
                <w:b/>
                <w:sz w:val="20"/>
                <w:szCs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r w:rsidR="00637AC1" w:rsidRPr="003E5544">
              <w:rPr>
                <w:rFonts w:ascii="Calibri" w:hAnsi="Calibri" w:cs="Calibri"/>
                <w:b/>
                <w:sz w:val="20"/>
                <w:szCs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Codice fiscale</w:t>
            </w:r>
            <w:r w:rsidR="00637AC1" w:rsidRPr="003E5544">
              <w:rPr>
                <w:rFonts w:ascii="Calibri" w:hAnsi="Calibri" w:cs="Calibri"/>
                <w:b/>
                <w:sz w:val="20"/>
                <w:szCs w:val="20"/>
              </w:rPr>
              <w:t>/P IVA</w:t>
            </w:r>
            <w:r w:rsidRPr="003E5544">
              <w:rPr>
                <w:rFonts w:ascii="Calibri" w:hAnsi="Calibri" w:cs="Calibri"/>
                <w:b/>
                <w:sz w:val="20"/>
                <w:szCs w:val="20"/>
              </w:rPr>
              <w:t xml:space="preserve"> </w:t>
            </w:r>
          </w:p>
        </w:tc>
      </w:tr>
      <w:tr w:rsidR="00FB1F47" w:rsidRPr="003E5544"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3E5544" w:rsidRDefault="00FB1F47" w:rsidP="003D0441">
            <w:pPr>
              <w:jc w:val="both"/>
              <w:rPr>
                <w:rFonts w:ascii="Calibri" w:hAnsi="Calibri" w:cs="Calibri"/>
                <w:kern w:val="2"/>
                <w:sz w:val="20"/>
                <w:szCs w:val="20"/>
                <w:highlight w:val="yellow"/>
              </w:rPr>
            </w:pPr>
          </w:p>
          <w:p w14:paraId="65A31C3B" w14:textId="77777777" w:rsidR="00FB1F47" w:rsidRPr="003E5544"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3E5544"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3E5544"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3E5544" w:rsidRDefault="00FB1F47" w:rsidP="003D0441">
            <w:pPr>
              <w:jc w:val="both"/>
              <w:rPr>
                <w:rFonts w:ascii="Calibri" w:hAnsi="Calibri" w:cs="Calibri"/>
                <w:kern w:val="2"/>
                <w:sz w:val="20"/>
                <w:szCs w:val="20"/>
                <w:highlight w:val="yellow"/>
              </w:rPr>
            </w:pPr>
          </w:p>
        </w:tc>
      </w:tr>
      <w:tr w:rsidR="00FB1F47" w:rsidRPr="003E5544"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3E5544" w:rsidRDefault="00FB1F47" w:rsidP="003D0441">
            <w:pPr>
              <w:jc w:val="both"/>
              <w:rPr>
                <w:rFonts w:ascii="Calibri" w:hAnsi="Calibri" w:cs="Calibri"/>
                <w:kern w:val="2"/>
                <w:sz w:val="20"/>
                <w:szCs w:val="20"/>
                <w:highlight w:val="yellow"/>
              </w:rPr>
            </w:pPr>
          </w:p>
          <w:p w14:paraId="741052D2" w14:textId="77777777" w:rsidR="00FB1F47" w:rsidRPr="003E5544" w:rsidRDefault="00FB1F47" w:rsidP="003D0441">
            <w:pPr>
              <w:jc w:val="both"/>
              <w:rPr>
                <w:rFonts w:ascii="Calibri" w:hAnsi="Calibri" w:cs="Calibr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3E5544" w:rsidRDefault="00FB1F47" w:rsidP="003D0441">
            <w:pPr>
              <w:jc w:val="both"/>
              <w:rPr>
                <w:rFonts w:ascii="Calibri" w:hAnsi="Calibri" w:cs="Calibr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3E5544" w:rsidRDefault="00FB1F47" w:rsidP="003D0441">
            <w:pPr>
              <w:jc w:val="both"/>
              <w:rPr>
                <w:rFonts w:ascii="Calibri" w:hAnsi="Calibri" w:cs="Calibr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3E5544" w:rsidRDefault="00FB1F47" w:rsidP="003D0441">
            <w:pPr>
              <w:jc w:val="both"/>
              <w:rPr>
                <w:rFonts w:ascii="Calibri" w:hAnsi="Calibri" w:cs="Calibri"/>
                <w:kern w:val="2"/>
                <w:sz w:val="20"/>
                <w:szCs w:val="20"/>
                <w:highlight w:val="yellow"/>
              </w:rPr>
            </w:pPr>
          </w:p>
        </w:tc>
      </w:tr>
    </w:tbl>
    <w:p w14:paraId="1C06B6FD" w14:textId="77777777" w:rsidR="00FB1F47" w:rsidRPr="003E5544" w:rsidRDefault="00FB1F47" w:rsidP="00FB1F47">
      <w:pPr>
        <w:jc w:val="both"/>
        <w:rPr>
          <w:rFonts w:ascii="Calibri" w:hAnsi="Calibri" w:cs="Calibri"/>
          <w:sz w:val="20"/>
          <w:szCs w:val="20"/>
        </w:rPr>
      </w:pPr>
    </w:p>
    <w:bookmarkStart w:id="19" w:name="_Hlk146622823"/>
    <w:p w14:paraId="48A6C26E" w14:textId="7510E012"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socio unico:</w:t>
      </w:r>
    </w:p>
    <w:tbl>
      <w:tblPr>
        <w:tblW w:w="4704" w:type="pct"/>
        <w:jc w:val="center"/>
        <w:tblLook w:val="04A0" w:firstRow="1" w:lastRow="0" w:firstColumn="1" w:lastColumn="0" w:noHBand="0" w:noVBand="1"/>
      </w:tblPr>
      <w:tblGrid>
        <w:gridCol w:w="2689"/>
        <w:gridCol w:w="2126"/>
        <w:gridCol w:w="1844"/>
        <w:gridCol w:w="2265"/>
      </w:tblGrid>
      <w:tr w:rsidR="00FB1F47" w:rsidRPr="003E5544"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r w:rsidR="00F36DB4" w:rsidRPr="003E5544">
              <w:rPr>
                <w:rFonts w:ascii="Calibri" w:hAnsi="Calibri" w:cs="Calibri"/>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3E5544" w:rsidRDefault="00FB1F47" w:rsidP="003D0441">
            <w:pPr>
              <w:jc w:val="both"/>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r w:rsidR="00F36DB4" w:rsidRPr="003E5544">
              <w:rPr>
                <w:rFonts w:ascii="Calibri" w:hAnsi="Calibri" w:cs="Calibri"/>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r w:rsidR="00F36DB4" w:rsidRPr="003E5544">
              <w:rPr>
                <w:rFonts w:ascii="Calibri" w:hAnsi="Calibri" w:cs="Calibri"/>
                <w:b/>
                <w:sz w:val="20"/>
                <w:szCs w:val="20"/>
              </w:rPr>
              <w:t>/P IVA</w:t>
            </w:r>
          </w:p>
        </w:tc>
      </w:tr>
      <w:tr w:rsidR="00FB1F47" w:rsidRPr="003E5544"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3E5544" w:rsidRDefault="00FB1F47" w:rsidP="003D0441">
            <w:pPr>
              <w:jc w:val="both"/>
              <w:rPr>
                <w:rFonts w:ascii="Calibri" w:hAnsi="Calibri" w:cs="Calibri"/>
                <w:kern w:val="2"/>
                <w:sz w:val="20"/>
                <w:szCs w:val="20"/>
              </w:rPr>
            </w:pPr>
          </w:p>
          <w:p w14:paraId="5FB2984C" w14:textId="77777777" w:rsidR="00FB1F47" w:rsidRPr="003E5544" w:rsidRDefault="00FB1F47" w:rsidP="003D0441">
            <w:pPr>
              <w:jc w:val="both"/>
              <w:rPr>
                <w:rFonts w:ascii="Calibri" w:hAnsi="Calibri" w:cs="Calibri"/>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3E5544" w:rsidRDefault="00FB1F47" w:rsidP="003D0441">
            <w:pPr>
              <w:jc w:val="both"/>
              <w:rPr>
                <w:rFonts w:ascii="Calibri" w:hAnsi="Calibri" w:cs="Calibri"/>
                <w:kern w:val="2"/>
                <w:sz w:val="20"/>
                <w:szCs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3E5544" w:rsidRDefault="00FB1F47" w:rsidP="003D0441">
            <w:pPr>
              <w:jc w:val="both"/>
              <w:rPr>
                <w:rFonts w:ascii="Calibri" w:hAnsi="Calibri" w:cs="Calibri"/>
                <w:kern w:val="2"/>
                <w:sz w:val="20"/>
                <w:szCs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3E5544" w:rsidRDefault="00FB1F47" w:rsidP="003D0441">
            <w:pPr>
              <w:jc w:val="both"/>
              <w:rPr>
                <w:rFonts w:ascii="Calibri" w:hAnsi="Calibri" w:cs="Calibri"/>
                <w:kern w:val="2"/>
                <w:sz w:val="20"/>
                <w:szCs w:val="20"/>
              </w:rPr>
            </w:pPr>
          </w:p>
        </w:tc>
      </w:tr>
      <w:bookmarkEnd w:id="19"/>
    </w:tbl>
    <w:p w14:paraId="3432D553" w14:textId="77777777" w:rsidR="00FB1F47" w:rsidRPr="003E5544" w:rsidRDefault="00FB1F47" w:rsidP="00FB1F47">
      <w:pPr>
        <w:jc w:val="both"/>
        <w:rPr>
          <w:rFonts w:ascii="Calibri" w:hAnsi="Calibri" w:cs="Calibri"/>
          <w:sz w:val="20"/>
          <w:szCs w:val="20"/>
        </w:rPr>
      </w:pPr>
    </w:p>
    <w:p w14:paraId="1D2EAAD8" w14:textId="439CB591"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 xml:space="preserve">amministratore di fatto di cui all’art. </w:t>
      </w:r>
      <w:r w:rsidR="007B31F5" w:rsidRPr="003E5544">
        <w:rPr>
          <w:rFonts w:ascii="Calibri" w:hAnsi="Calibri" w:cs="Calibri"/>
          <w:sz w:val="20"/>
          <w:szCs w:val="20"/>
        </w:rPr>
        <w:t>94</w:t>
      </w:r>
      <w:r w:rsidRPr="003E5544">
        <w:rPr>
          <w:rFonts w:ascii="Calibri" w:hAnsi="Calibri" w:cs="Calibri"/>
          <w:sz w:val="20"/>
          <w:szCs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3E5544"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3E5544" w:rsidRDefault="00FB1F47" w:rsidP="003D0441">
            <w:pPr>
              <w:jc w:val="center"/>
              <w:rPr>
                <w:rFonts w:ascii="Calibri" w:hAnsi="Calibri" w:cs="Calibri"/>
                <w:b/>
                <w:kern w:val="2"/>
                <w:sz w:val="20"/>
                <w:szCs w:val="20"/>
              </w:rPr>
            </w:pPr>
            <w:r w:rsidRPr="003E5544">
              <w:rPr>
                <w:rFonts w:ascii="Calibri" w:hAnsi="Calibri" w:cs="Calibri"/>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r>
      <w:tr w:rsidR="00FB1F47" w:rsidRPr="003E5544"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3E5544" w:rsidRDefault="00FB1F47" w:rsidP="003D0441">
            <w:pPr>
              <w:jc w:val="both"/>
              <w:rPr>
                <w:rFonts w:ascii="Calibri" w:hAnsi="Calibri" w:cs="Calibri"/>
                <w:kern w:val="2"/>
                <w:sz w:val="20"/>
                <w:szCs w:val="20"/>
                <w:highlight w:val="yellow"/>
              </w:rPr>
            </w:pPr>
          </w:p>
          <w:p w14:paraId="3C693C65" w14:textId="77777777" w:rsidR="00FB1F47" w:rsidRPr="003E5544"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3E5544"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3E5544"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3E5544" w:rsidRDefault="00FB1F47" w:rsidP="003D0441">
            <w:pPr>
              <w:jc w:val="both"/>
              <w:rPr>
                <w:rFonts w:ascii="Calibri" w:hAnsi="Calibri" w:cs="Calibri"/>
                <w:kern w:val="2"/>
                <w:sz w:val="20"/>
                <w:szCs w:val="20"/>
                <w:highlight w:val="yellow"/>
              </w:rPr>
            </w:pPr>
          </w:p>
        </w:tc>
      </w:tr>
      <w:tr w:rsidR="00FB1F47" w:rsidRPr="003E5544"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3E5544" w:rsidRDefault="00FB1F47" w:rsidP="003D0441">
            <w:pPr>
              <w:jc w:val="both"/>
              <w:rPr>
                <w:rFonts w:ascii="Calibri" w:hAnsi="Calibri" w:cs="Calibri"/>
                <w:kern w:val="2"/>
                <w:sz w:val="20"/>
                <w:szCs w:val="20"/>
                <w:highlight w:val="yellow"/>
              </w:rPr>
            </w:pPr>
          </w:p>
          <w:p w14:paraId="2A712C76" w14:textId="77777777" w:rsidR="00FB1F47" w:rsidRPr="003E5544" w:rsidRDefault="00FB1F47" w:rsidP="003D0441">
            <w:pPr>
              <w:jc w:val="both"/>
              <w:rPr>
                <w:rFonts w:ascii="Calibri" w:hAnsi="Calibri" w:cs="Calibr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3E5544" w:rsidRDefault="00FB1F47" w:rsidP="003D0441">
            <w:pPr>
              <w:jc w:val="both"/>
              <w:rPr>
                <w:rFonts w:ascii="Calibri" w:hAnsi="Calibri" w:cs="Calibr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3E5544" w:rsidRDefault="00FB1F47" w:rsidP="003D0441">
            <w:pPr>
              <w:jc w:val="both"/>
              <w:rPr>
                <w:rFonts w:ascii="Calibri" w:hAnsi="Calibri" w:cs="Calibr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3E5544" w:rsidRDefault="00FB1F47" w:rsidP="003D0441">
            <w:pPr>
              <w:jc w:val="both"/>
              <w:rPr>
                <w:rFonts w:ascii="Calibri" w:hAnsi="Calibri" w:cs="Calibri"/>
                <w:kern w:val="2"/>
                <w:sz w:val="20"/>
                <w:szCs w:val="20"/>
                <w:highlight w:val="yellow"/>
              </w:rPr>
            </w:pPr>
          </w:p>
        </w:tc>
      </w:tr>
    </w:tbl>
    <w:p w14:paraId="72D8D139" w14:textId="77777777" w:rsidR="00FB1F47" w:rsidRPr="003E5544" w:rsidRDefault="00FB1F47" w:rsidP="00FB1F47">
      <w:pPr>
        <w:jc w:val="both"/>
        <w:rPr>
          <w:rFonts w:ascii="Calibri" w:hAnsi="Calibri" w:cs="Calibri"/>
          <w:sz w:val="20"/>
          <w:szCs w:val="20"/>
          <w:highlight w:val="yellow"/>
        </w:rPr>
      </w:pPr>
    </w:p>
    <w:p w14:paraId="02DF7DAF" w14:textId="77777777" w:rsidR="00FB1F47" w:rsidRPr="003E5544" w:rsidRDefault="00FB1F47" w:rsidP="009610FD">
      <w:pPr>
        <w:suppressAutoHyphens w:val="0"/>
        <w:spacing w:line="240" w:lineRule="auto"/>
        <w:ind w:left="284" w:firstLine="142"/>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3E5544"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3E5544" w:rsidRDefault="00FB1F47" w:rsidP="003D0441">
            <w:pPr>
              <w:rPr>
                <w:rFonts w:ascii="Calibri" w:hAnsi="Calibri" w:cs="Calibri"/>
                <w:b/>
                <w:kern w:val="2"/>
                <w:sz w:val="20"/>
                <w:szCs w:val="20"/>
              </w:rPr>
            </w:pPr>
            <w:r w:rsidRPr="003E5544">
              <w:rPr>
                <w:rFonts w:ascii="Calibri" w:hAnsi="Calibri" w:cs="Calibri"/>
                <w:b/>
                <w:sz w:val="20"/>
                <w:szCs w:val="20"/>
              </w:rPr>
              <w:t>Poteri conferiti / qualifica</w:t>
            </w:r>
          </w:p>
        </w:tc>
      </w:tr>
      <w:tr w:rsidR="00FB1F47" w:rsidRPr="003E5544"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3E5544" w:rsidRDefault="00FB1F47" w:rsidP="003D0441">
            <w:pPr>
              <w:jc w:val="both"/>
              <w:rPr>
                <w:rFonts w:ascii="Calibri" w:hAnsi="Calibri" w:cs="Calibri"/>
                <w:kern w:val="2"/>
                <w:sz w:val="20"/>
                <w:szCs w:val="20"/>
              </w:rPr>
            </w:pPr>
          </w:p>
          <w:p w14:paraId="575620AB" w14:textId="77777777" w:rsidR="00FB1F47" w:rsidRPr="003E5544" w:rsidRDefault="00FB1F47" w:rsidP="003D0441">
            <w:pPr>
              <w:jc w:val="both"/>
              <w:rPr>
                <w:rFonts w:ascii="Calibri" w:hAnsi="Calibri" w:cs="Calibri"/>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3E5544" w:rsidRDefault="00FB1F47" w:rsidP="003D0441">
            <w:pPr>
              <w:jc w:val="both"/>
              <w:rPr>
                <w:rFonts w:ascii="Calibri" w:hAnsi="Calibri" w:cs="Calibri"/>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3E5544" w:rsidRDefault="00FB1F47" w:rsidP="003D0441">
            <w:pPr>
              <w:jc w:val="both"/>
              <w:rPr>
                <w:rFonts w:ascii="Calibri" w:hAnsi="Calibri" w:cs="Calibri"/>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3E5544" w:rsidRDefault="00FB1F47" w:rsidP="003D0441">
            <w:pPr>
              <w:jc w:val="both"/>
              <w:rPr>
                <w:rFonts w:ascii="Calibri" w:hAnsi="Calibri" w:cs="Calibri"/>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3E5544" w:rsidRDefault="00FB1F47" w:rsidP="003D0441">
            <w:pPr>
              <w:jc w:val="both"/>
              <w:rPr>
                <w:rFonts w:ascii="Calibri" w:hAnsi="Calibri" w:cs="Calibri"/>
                <w:kern w:val="2"/>
                <w:sz w:val="20"/>
                <w:szCs w:val="20"/>
              </w:rPr>
            </w:pPr>
          </w:p>
        </w:tc>
      </w:tr>
      <w:tr w:rsidR="00FB1F47" w:rsidRPr="003E5544"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3E5544" w:rsidRDefault="00FB1F47" w:rsidP="003D0441">
            <w:pPr>
              <w:jc w:val="both"/>
              <w:rPr>
                <w:rFonts w:ascii="Calibri" w:hAnsi="Calibri" w:cs="Calibri"/>
                <w:strike/>
                <w:kern w:val="2"/>
                <w:sz w:val="20"/>
                <w:szCs w:val="20"/>
              </w:rPr>
            </w:pPr>
          </w:p>
          <w:p w14:paraId="3E32D13E" w14:textId="77777777" w:rsidR="00FB1F47" w:rsidRPr="003E5544" w:rsidRDefault="00FB1F47" w:rsidP="003D0441">
            <w:pPr>
              <w:jc w:val="both"/>
              <w:rPr>
                <w:rFonts w:ascii="Calibri" w:hAnsi="Calibri" w:cs="Calibri"/>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3E5544" w:rsidRDefault="00FB1F47" w:rsidP="003D0441">
            <w:pPr>
              <w:jc w:val="both"/>
              <w:rPr>
                <w:rFonts w:ascii="Calibri" w:hAnsi="Calibri" w:cs="Calibri"/>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3E5544" w:rsidRDefault="00FB1F47" w:rsidP="003D0441">
            <w:pPr>
              <w:jc w:val="both"/>
              <w:rPr>
                <w:rFonts w:ascii="Calibri" w:hAnsi="Calibri" w:cs="Calibri"/>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3E5544" w:rsidRDefault="00FB1F47" w:rsidP="003D0441">
            <w:pPr>
              <w:jc w:val="both"/>
              <w:rPr>
                <w:rFonts w:ascii="Calibri" w:hAnsi="Calibri" w:cs="Calibri"/>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3E5544" w:rsidRDefault="00FB1F47" w:rsidP="003D0441">
            <w:pPr>
              <w:jc w:val="both"/>
              <w:rPr>
                <w:rFonts w:ascii="Calibri" w:hAnsi="Calibri" w:cs="Calibri"/>
                <w:strike/>
                <w:kern w:val="2"/>
                <w:sz w:val="20"/>
                <w:szCs w:val="20"/>
              </w:rPr>
            </w:pPr>
          </w:p>
        </w:tc>
      </w:tr>
    </w:tbl>
    <w:p w14:paraId="7B307736" w14:textId="77777777" w:rsidR="00FB1F47" w:rsidRPr="003E5544" w:rsidRDefault="00FB1F47" w:rsidP="00FB1F47">
      <w:pPr>
        <w:jc w:val="both"/>
        <w:rPr>
          <w:rFonts w:ascii="Calibri" w:hAnsi="Calibri" w:cs="Calibri"/>
          <w:sz w:val="20"/>
          <w:szCs w:val="20"/>
        </w:rPr>
      </w:pPr>
    </w:p>
    <w:p w14:paraId="0D5A3E98" w14:textId="77777777" w:rsidR="00FB1F47" w:rsidRPr="003E5544" w:rsidRDefault="00FB1F47" w:rsidP="00FB1F47">
      <w:pPr>
        <w:pStyle w:val="Default"/>
        <w:jc w:val="both"/>
        <w:rPr>
          <w:sz w:val="20"/>
          <w:szCs w:val="20"/>
        </w:rPr>
      </w:pPr>
      <w:r w:rsidRPr="003E5544">
        <w:rPr>
          <w:sz w:val="20"/>
          <w:szCs w:val="20"/>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3E5544" w:rsidRDefault="00041D9C" w:rsidP="00CC54C7">
      <w:pPr>
        <w:spacing w:after="0" w:line="240" w:lineRule="auto"/>
        <w:jc w:val="both"/>
        <w:rPr>
          <w:rFonts w:ascii="Calibri" w:eastAsia="Calibri" w:hAnsi="Calibri" w:cs="Calibri"/>
          <w:sz w:val="20"/>
          <w:szCs w:val="20"/>
          <w:lang w:eastAsia="it-IT"/>
        </w:rPr>
      </w:pPr>
    </w:p>
    <w:tbl>
      <w:tblPr>
        <w:tblStyle w:val="Grigliatabella"/>
        <w:tblW w:w="0" w:type="auto"/>
        <w:tblLook w:val="04A0" w:firstRow="1" w:lastRow="0" w:firstColumn="1" w:lastColumn="0" w:noHBand="0" w:noVBand="1"/>
      </w:tblPr>
      <w:tblGrid>
        <w:gridCol w:w="9486"/>
      </w:tblGrid>
      <w:tr w:rsidR="00E91A34" w:rsidRPr="003E554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3E5544" w:rsidRDefault="00E91A34"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[Eventuale] DICHIARAZIONI IN CASO DI PARTECIPAZIONE IN FORMA ASSOCIATA O IN PIÙ FORME DIVERSE  </w:t>
            </w:r>
          </w:p>
        </w:tc>
      </w:tr>
    </w:tbl>
    <w:p w14:paraId="214AB0B3" w14:textId="1F079CCF" w:rsidR="0075607F" w:rsidRPr="003E5544" w:rsidRDefault="00B85B36" w:rsidP="00E91A34">
      <w:pPr>
        <w:tabs>
          <w:tab w:val="left" w:pos="284"/>
        </w:tabs>
        <w:jc w:val="center"/>
        <w:rPr>
          <w:rFonts w:ascii="Calibri" w:hAnsi="Calibri" w:cs="Calibri"/>
          <w:b/>
          <w:color w:val="4472C4" w:themeColor="accent5"/>
          <w:sz w:val="20"/>
          <w:szCs w:val="20"/>
        </w:rPr>
      </w:pPr>
      <w:r w:rsidRPr="003E5544">
        <w:rPr>
          <w:rFonts w:ascii="Calibri" w:hAnsi="Calibri" w:cs="Calibri"/>
          <w:i/>
          <w:iCs/>
          <w:sz w:val="20"/>
          <w:szCs w:val="20"/>
        </w:rPr>
        <w:t>(Per tutti i consorzi, i raggruppamenti temporanei e i GEIE, già costituiti e costituendi)</w:t>
      </w:r>
    </w:p>
    <w:p w14:paraId="49699380" w14:textId="77777777" w:rsidR="0075607F" w:rsidRPr="003E5544" w:rsidRDefault="0075607F" w:rsidP="0075607F">
      <w:pPr>
        <w:shd w:val="pct12" w:color="auto" w:fill="auto"/>
        <w:ind w:right="51" w:firstLine="284"/>
        <w:rPr>
          <w:rFonts w:ascii="Calibri" w:hAnsi="Calibri" w:cs="Calibri"/>
          <w:b/>
          <w:sz w:val="20"/>
          <w:szCs w:val="20"/>
        </w:rPr>
      </w:pPr>
      <w:r w:rsidRPr="003E5544">
        <w:rPr>
          <w:rFonts w:ascii="Calibri" w:hAnsi="Calibri" w:cs="Calibri"/>
          <w:b/>
          <w:i/>
          <w:caps/>
          <w:sz w:val="20"/>
          <w:szCs w:val="20"/>
        </w:rPr>
        <w:t xml:space="preserve">(In caso di RTI o consorzio </w:t>
      </w:r>
      <w:proofErr w:type="gramStart"/>
      <w:r w:rsidRPr="003E5544">
        <w:rPr>
          <w:rFonts w:ascii="Calibri" w:hAnsi="Calibri" w:cs="Calibri"/>
          <w:b/>
          <w:i/>
          <w:caps/>
          <w:sz w:val="20"/>
          <w:szCs w:val="20"/>
        </w:rPr>
        <w:t>ORDINARIO)*</w:t>
      </w:r>
      <w:proofErr w:type="gramEnd"/>
    </w:p>
    <w:p w14:paraId="724C727C" w14:textId="3ABEC86C" w:rsidR="0075607F" w:rsidRPr="003E5544" w:rsidRDefault="0075607F" w:rsidP="0075607F">
      <w:pPr>
        <w:pStyle w:val="Corpotesto"/>
        <w:widowControl w:val="0"/>
        <w:spacing w:after="0"/>
        <w:ind w:right="-46"/>
        <w:jc w:val="both"/>
        <w:rPr>
          <w:rFonts w:ascii="Calibri" w:hAnsi="Calibri" w:cs="Calibri"/>
          <w:b/>
          <w:sz w:val="20"/>
          <w:szCs w:val="20"/>
        </w:rPr>
      </w:pPr>
      <w:r w:rsidRPr="003E5544">
        <w:rPr>
          <w:rFonts w:ascii="Calibri" w:hAnsi="Calibri" w:cs="Calibri"/>
          <w:b/>
          <w:sz w:val="20"/>
          <w:szCs w:val="20"/>
        </w:rPr>
        <w:t xml:space="preserve">(*) In caso di RTI/consorzio ordinario ogni operatore associando/consorziando, associato/consorziato dovrà compilare e firmare digitalmente </w:t>
      </w:r>
      <w:r w:rsidR="00F26C68" w:rsidRPr="003E5544">
        <w:rPr>
          <w:rFonts w:ascii="Calibri" w:hAnsi="Calibri" w:cs="Calibri"/>
          <w:b/>
          <w:sz w:val="20"/>
          <w:szCs w:val="20"/>
        </w:rPr>
        <w:t xml:space="preserve">la </w:t>
      </w:r>
      <w:r w:rsidRPr="003E5544">
        <w:rPr>
          <w:rFonts w:ascii="Calibri" w:hAnsi="Calibri" w:cs="Calibri"/>
          <w:b/>
          <w:sz w:val="20"/>
          <w:szCs w:val="20"/>
        </w:rPr>
        <w:t xml:space="preserve">presente </w:t>
      </w:r>
      <w:r w:rsidR="00F26C68" w:rsidRPr="003E5544">
        <w:rPr>
          <w:rFonts w:ascii="Calibri" w:hAnsi="Calibri" w:cs="Calibri"/>
          <w:b/>
          <w:sz w:val="20"/>
          <w:szCs w:val="20"/>
        </w:rPr>
        <w:t xml:space="preserve">domanda di partecipazione </w:t>
      </w:r>
    </w:p>
    <w:p w14:paraId="79D0E8D8" w14:textId="77777777" w:rsidR="0075607F" w:rsidRPr="003E5544" w:rsidRDefault="0075607F" w:rsidP="0075607F">
      <w:pPr>
        <w:spacing w:after="0" w:line="240" w:lineRule="auto"/>
        <w:jc w:val="both"/>
        <w:rPr>
          <w:rFonts w:ascii="Calibri" w:eastAsia="Calibri" w:hAnsi="Calibri" w:cs="Calibri"/>
          <w:sz w:val="20"/>
          <w:szCs w:val="20"/>
          <w:lang w:eastAsia="it-IT"/>
        </w:rPr>
      </w:pPr>
    </w:p>
    <w:p w14:paraId="67210C23" w14:textId="77777777" w:rsidR="00FB1F47" w:rsidRPr="003E5544" w:rsidRDefault="00FB1F47" w:rsidP="00FB1F47">
      <w:pPr>
        <w:pStyle w:val="Corpotesto"/>
        <w:widowControl w:val="0"/>
        <w:spacing w:after="0"/>
        <w:ind w:right="-46"/>
        <w:jc w:val="both"/>
        <w:rPr>
          <w:rFonts w:ascii="Calibri" w:hAnsi="Calibri" w:cs="Calibri"/>
          <w:b/>
          <w:sz w:val="20"/>
          <w:szCs w:val="20"/>
        </w:rPr>
      </w:pPr>
    </w:p>
    <w:p w14:paraId="79DB8F60" w14:textId="640A3AF1" w:rsidR="00FB1F47" w:rsidRPr="003E5544" w:rsidRDefault="00FB1F47" w:rsidP="0070195A">
      <w:pPr>
        <w:pStyle w:val="Corpotesto"/>
        <w:widowControl w:val="0"/>
        <w:numPr>
          <w:ilvl w:val="0"/>
          <w:numId w:val="23"/>
        </w:numPr>
        <w:suppressAutoHyphens w:val="0"/>
        <w:spacing w:after="0" w:line="240" w:lineRule="auto"/>
        <w:ind w:left="284" w:right="-46"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la composizione del raggruppamento, con indicazione della denominazione degli operatori che lo compongono e del </w:t>
      </w:r>
      <w:r w:rsidRPr="003E5544">
        <w:rPr>
          <w:rFonts w:ascii="Calibri" w:hAnsi="Calibri" w:cs="Calibri"/>
          <w:b/>
          <w:bCs/>
          <w:sz w:val="20"/>
          <w:szCs w:val="20"/>
        </w:rPr>
        <w:t xml:space="preserve">ruolo assunto </w:t>
      </w:r>
      <w:r w:rsidRPr="003E5544">
        <w:rPr>
          <w:rFonts w:ascii="Calibri" w:hAnsi="Calibri" w:cs="Calibri"/>
          <w:b/>
          <w:bCs/>
          <w:i/>
          <w:sz w:val="20"/>
          <w:szCs w:val="20"/>
        </w:rPr>
        <w:t>(mandataria/mandanti o capogruppo/consorziate),</w:t>
      </w:r>
      <w:r w:rsidRPr="003E5544">
        <w:rPr>
          <w:rFonts w:ascii="Calibri" w:hAnsi="Calibri" w:cs="Calibri"/>
          <w:i/>
          <w:sz w:val="20"/>
          <w:szCs w:val="20"/>
        </w:rPr>
        <w:t xml:space="preserve"> della parte delle prestazioni che </w:t>
      </w:r>
      <w:r w:rsidR="0075607F" w:rsidRPr="003E5544">
        <w:rPr>
          <w:rFonts w:ascii="Calibri" w:hAnsi="Calibri" w:cs="Calibri"/>
          <w:i/>
          <w:sz w:val="20"/>
          <w:szCs w:val="20"/>
        </w:rPr>
        <w:t xml:space="preserve">si impegnano ad </w:t>
      </w:r>
      <w:r w:rsidRPr="003E5544">
        <w:rPr>
          <w:rFonts w:ascii="Calibri" w:hAnsi="Calibri" w:cs="Calibri"/>
          <w:i/>
          <w:sz w:val="20"/>
          <w:szCs w:val="20"/>
        </w:rPr>
        <w:t>esegui</w:t>
      </w:r>
      <w:r w:rsidR="0075607F" w:rsidRPr="003E5544">
        <w:rPr>
          <w:rFonts w:ascii="Calibri" w:hAnsi="Calibri" w:cs="Calibri"/>
          <w:i/>
          <w:sz w:val="20"/>
          <w:szCs w:val="20"/>
        </w:rPr>
        <w:t xml:space="preserve">re </w:t>
      </w:r>
      <w:r w:rsidRPr="003E5544">
        <w:rPr>
          <w:rFonts w:ascii="Calibri" w:hAnsi="Calibri" w:cs="Calibri"/>
          <w:sz w:val="20"/>
          <w:szCs w:val="20"/>
        </w:rPr>
        <w:t>(ovvero in caso di prestazioni indivisibili d</w:t>
      </w:r>
      <w:r w:rsidRPr="003E5544">
        <w:rPr>
          <w:rFonts w:ascii="Calibri" w:hAnsi="Calibri" w:cs="Calibri"/>
          <w:i/>
          <w:sz w:val="20"/>
          <w:szCs w:val="20"/>
        </w:rPr>
        <w:t xml:space="preserve">ella quota percentuale di ESECUZIONE) </w:t>
      </w:r>
      <w:r w:rsidRPr="003E5544">
        <w:rPr>
          <w:rFonts w:ascii="Calibri" w:hAnsi="Calibri" w:cs="Calibri"/>
          <w:sz w:val="20"/>
          <w:szCs w:val="20"/>
        </w:rPr>
        <w:t>è la seguente:</w:t>
      </w:r>
    </w:p>
    <w:p w14:paraId="77184EF5" w14:textId="77777777" w:rsidR="00FB1F47" w:rsidRPr="003E5544" w:rsidRDefault="00FB1F47" w:rsidP="00FB1F47">
      <w:pPr>
        <w:pStyle w:val="Corpotesto"/>
        <w:widowControl w:val="0"/>
        <w:suppressAutoHyphens w:val="0"/>
        <w:spacing w:after="0" w:line="240" w:lineRule="auto"/>
        <w:ind w:left="360" w:right="-46"/>
        <w:jc w:val="both"/>
        <w:rPr>
          <w:rFonts w:ascii="Calibri" w:hAnsi="Calibri" w:cs="Calibri"/>
          <w:sz w:val="20"/>
          <w:szCs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3E5544" w14:paraId="275249E4" w14:textId="77777777" w:rsidTr="00EE26AE">
        <w:tc>
          <w:tcPr>
            <w:tcW w:w="1361" w:type="pct"/>
            <w:shd w:val="clear" w:color="auto" w:fill="BFBFBF" w:themeFill="background1" w:themeFillShade="BF"/>
          </w:tcPr>
          <w:p w14:paraId="7A99FB38"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Denominazione/Ragione Sociale</w:t>
            </w:r>
          </w:p>
        </w:tc>
        <w:tc>
          <w:tcPr>
            <w:tcW w:w="1213" w:type="pct"/>
            <w:shd w:val="clear" w:color="auto" w:fill="BFBFBF" w:themeFill="background1" w:themeFillShade="BF"/>
          </w:tcPr>
          <w:p w14:paraId="00479B0B"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1213" w:type="pct"/>
            <w:shd w:val="clear" w:color="auto" w:fill="BFBFBF" w:themeFill="background1" w:themeFillShade="BF"/>
          </w:tcPr>
          <w:p w14:paraId="5613A6AC" w14:textId="667F59F0"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Ruolo</w:t>
            </w:r>
          </w:p>
        </w:tc>
        <w:tc>
          <w:tcPr>
            <w:tcW w:w="1213" w:type="pct"/>
            <w:shd w:val="clear" w:color="auto" w:fill="BFBFBF" w:themeFill="background1" w:themeFillShade="BF"/>
          </w:tcPr>
          <w:p w14:paraId="4AEDFEBC" w14:textId="77777777" w:rsidR="00FB1F47" w:rsidRPr="003E5544" w:rsidRDefault="00FB1F47" w:rsidP="00E91A34">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Parte delle prestazioni/Percentuale</w:t>
            </w:r>
          </w:p>
        </w:tc>
      </w:tr>
      <w:tr w:rsidR="00FB1F47" w:rsidRPr="003E5544" w14:paraId="5B444E36" w14:textId="77777777" w:rsidTr="00EE26AE">
        <w:tc>
          <w:tcPr>
            <w:tcW w:w="1361" w:type="pct"/>
          </w:tcPr>
          <w:p w14:paraId="1AE97045"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0884C2A3"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682BAA33" w14:textId="57985570" w:rsidR="00FB1F47" w:rsidRPr="003E5544" w:rsidRDefault="0075607F" w:rsidP="003D0441">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Mandataria/capogruppo</w:t>
            </w:r>
          </w:p>
        </w:tc>
        <w:tc>
          <w:tcPr>
            <w:tcW w:w="1213" w:type="pct"/>
          </w:tcPr>
          <w:p w14:paraId="6E2D4F33"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r>
      <w:tr w:rsidR="00FB1F47" w:rsidRPr="003E5544" w14:paraId="3D6D5002" w14:textId="77777777" w:rsidTr="00EE26AE">
        <w:tc>
          <w:tcPr>
            <w:tcW w:w="1361" w:type="pct"/>
          </w:tcPr>
          <w:p w14:paraId="66796307"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59D8F595"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c>
          <w:tcPr>
            <w:tcW w:w="1213" w:type="pct"/>
          </w:tcPr>
          <w:p w14:paraId="73524080" w14:textId="6EF966BD" w:rsidR="00FB1F47" w:rsidRPr="003E5544" w:rsidRDefault="0075607F" w:rsidP="003D0441">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Mandante/consorziata</w:t>
            </w:r>
          </w:p>
        </w:tc>
        <w:tc>
          <w:tcPr>
            <w:tcW w:w="1213" w:type="pct"/>
          </w:tcPr>
          <w:p w14:paraId="35815381" w14:textId="77777777" w:rsidR="00FB1F47" w:rsidRPr="003E5544" w:rsidRDefault="00FB1F47" w:rsidP="003D0441">
            <w:pPr>
              <w:spacing w:before="60" w:after="60" w:line="276" w:lineRule="auto"/>
              <w:jc w:val="both"/>
              <w:rPr>
                <w:rFonts w:ascii="Calibri" w:eastAsia="Calibri" w:hAnsi="Calibri" w:cs="Calibri"/>
                <w:sz w:val="20"/>
                <w:szCs w:val="20"/>
                <w:lang w:eastAsia="it-IT"/>
              </w:rPr>
            </w:pPr>
          </w:p>
        </w:tc>
      </w:tr>
      <w:tr w:rsidR="0075607F" w:rsidRPr="003E5544" w14:paraId="7C80AB41" w14:textId="77777777" w:rsidTr="00EE26AE">
        <w:tc>
          <w:tcPr>
            <w:tcW w:w="1361" w:type="pct"/>
          </w:tcPr>
          <w:p w14:paraId="25A335E5"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1574B84"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c>
          <w:tcPr>
            <w:tcW w:w="1213" w:type="pct"/>
          </w:tcPr>
          <w:p w14:paraId="0CF8B8B5" w14:textId="0FE00170" w:rsidR="0075607F" w:rsidRPr="003E5544" w:rsidRDefault="0075607F" w:rsidP="0075607F">
            <w:pPr>
              <w:spacing w:before="60" w:after="60" w:line="276" w:lineRule="auto"/>
              <w:jc w:val="both"/>
              <w:rPr>
                <w:rFonts w:ascii="Calibri" w:eastAsia="Calibri" w:hAnsi="Calibri" w:cs="Calibri"/>
                <w:sz w:val="20"/>
                <w:szCs w:val="20"/>
                <w:lang w:eastAsia="it-IT"/>
              </w:rPr>
            </w:pPr>
            <w:r w:rsidRPr="003E5544">
              <w:rPr>
                <w:rFonts w:ascii="Calibri" w:eastAsia="Calibri" w:hAnsi="Calibri" w:cs="Calibri"/>
                <w:sz w:val="20"/>
                <w:szCs w:val="20"/>
                <w:lang w:eastAsia="it-IT"/>
              </w:rPr>
              <w:t>Mandante/consorziata</w:t>
            </w:r>
          </w:p>
        </w:tc>
        <w:tc>
          <w:tcPr>
            <w:tcW w:w="1213" w:type="pct"/>
          </w:tcPr>
          <w:p w14:paraId="3CD2C29C" w14:textId="77777777" w:rsidR="0075607F" w:rsidRPr="003E5544" w:rsidRDefault="0075607F" w:rsidP="0075607F">
            <w:pPr>
              <w:spacing w:before="60" w:after="60" w:line="276" w:lineRule="auto"/>
              <w:jc w:val="both"/>
              <w:rPr>
                <w:rFonts w:ascii="Calibri" w:eastAsia="Calibri" w:hAnsi="Calibri" w:cs="Calibri"/>
                <w:sz w:val="20"/>
                <w:szCs w:val="20"/>
                <w:lang w:eastAsia="it-IT"/>
              </w:rPr>
            </w:pPr>
          </w:p>
        </w:tc>
      </w:tr>
    </w:tbl>
    <w:p w14:paraId="67947F0B" w14:textId="77777777" w:rsidR="00FB1F47" w:rsidRPr="003E5544" w:rsidRDefault="00FB1F47" w:rsidP="00FB1F47">
      <w:pPr>
        <w:pStyle w:val="Corpotesto"/>
        <w:widowControl w:val="0"/>
        <w:suppressAutoHyphens w:val="0"/>
        <w:spacing w:after="0" w:line="240" w:lineRule="auto"/>
        <w:ind w:left="360" w:right="-46"/>
        <w:jc w:val="both"/>
        <w:rPr>
          <w:rFonts w:ascii="Calibri" w:hAnsi="Calibri" w:cs="Calibri"/>
          <w:i/>
          <w:sz w:val="20"/>
          <w:szCs w:val="20"/>
        </w:rPr>
      </w:pPr>
    </w:p>
    <w:p w14:paraId="46DAB9FD" w14:textId="77777777" w:rsidR="00FB1F47" w:rsidRPr="003E5544" w:rsidRDefault="00FB1F47" w:rsidP="00FB1F47">
      <w:pPr>
        <w:pStyle w:val="Corpotesto"/>
        <w:widowControl w:val="0"/>
        <w:tabs>
          <w:tab w:val="left" w:pos="8885"/>
        </w:tabs>
        <w:spacing w:after="0"/>
        <w:ind w:left="357" w:right="-187"/>
        <w:jc w:val="both"/>
        <w:rPr>
          <w:rFonts w:ascii="Calibri" w:hAnsi="Calibri" w:cs="Calibri"/>
          <w:i/>
          <w:sz w:val="20"/>
          <w:szCs w:val="20"/>
        </w:rPr>
      </w:pPr>
      <w:r w:rsidRPr="003E5544">
        <w:rPr>
          <w:rFonts w:ascii="Calibri" w:hAnsi="Calibri" w:cs="Calibri"/>
          <w:i/>
          <w:sz w:val="20"/>
          <w:szCs w:val="20"/>
        </w:rPr>
        <w:t>Si precisa che i concorrenti devono indicare sin d’ora le parti del servizio o della fornitura / quote percentuali di riparto delle prestazioni che saranno eseguite dai singoli operatori riuniti.</w:t>
      </w:r>
    </w:p>
    <w:p w14:paraId="60536E4D" w14:textId="77777777" w:rsidR="0063674A" w:rsidRPr="003E5544" w:rsidRDefault="0063674A" w:rsidP="00FB1F47">
      <w:pPr>
        <w:pStyle w:val="Corpotesto"/>
        <w:widowControl w:val="0"/>
        <w:tabs>
          <w:tab w:val="left" w:pos="8885"/>
        </w:tabs>
        <w:spacing w:after="0"/>
        <w:ind w:right="-187"/>
        <w:jc w:val="both"/>
        <w:rPr>
          <w:rFonts w:ascii="Calibri" w:hAnsi="Calibri" w:cs="Calibri"/>
          <w:b/>
          <w:sz w:val="20"/>
          <w:szCs w:val="20"/>
        </w:rPr>
      </w:pPr>
    </w:p>
    <w:p w14:paraId="763FD8A3" w14:textId="4DC02B8C" w:rsidR="00C321BB" w:rsidRPr="003E5544" w:rsidRDefault="00CB13FF" w:rsidP="0063674A">
      <w:pPr>
        <w:pStyle w:val="Corpotesto"/>
        <w:widowControl w:val="0"/>
        <w:tabs>
          <w:tab w:val="left" w:pos="8885"/>
        </w:tabs>
        <w:spacing w:after="0"/>
        <w:ind w:left="284" w:right="-187"/>
        <w:jc w:val="both"/>
        <w:rPr>
          <w:rFonts w:ascii="Calibri" w:hAnsi="Calibri" w:cs="Calibri"/>
          <w:bCs/>
          <w:i/>
          <w:sz w:val="20"/>
          <w:szCs w:val="20"/>
        </w:rPr>
      </w:pPr>
      <w:r w:rsidRPr="003E5544">
        <w:rPr>
          <w:rFonts w:ascii="Calibri" w:hAnsi="Calibri" w:cs="Calibri"/>
          <w:b/>
          <w:sz w:val="20"/>
          <w:szCs w:val="20"/>
        </w:rPr>
        <w:t>DICHIARA:</w:t>
      </w:r>
    </w:p>
    <w:p w14:paraId="463B4E6E" w14:textId="45D88BF0" w:rsidR="00FB1F47" w:rsidRPr="003E5544" w:rsidRDefault="00FB1F47" w:rsidP="009A65F9">
      <w:pPr>
        <w:pStyle w:val="Paragrafoelenco"/>
        <w:numPr>
          <w:ilvl w:val="0"/>
          <w:numId w:val="42"/>
        </w:numPr>
        <w:spacing w:after="120" w:line="240" w:lineRule="auto"/>
        <w:jc w:val="both"/>
        <w:rPr>
          <w:rFonts w:ascii="Calibri" w:hAnsi="Calibri" w:cs="Calibri"/>
          <w:i/>
          <w:sz w:val="20"/>
          <w:szCs w:val="20"/>
          <w:u w:val="single"/>
        </w:rPr>
      </w:pPr>
      <w:r w:rsidRPr="003E5544">
        <w:rPr>
          <w:rFonts w:ascii="Calibri" w:hAnsi="Calibri" w:cs="Calibri"/>
          <w:i/>
          <w:sz w:val="20"/>
          <w:szCs w:val="20"/>
          <w:u w:val="single"/>
        </w:rPr>
        <w:t xml:space="preserve">(in caso di RTI o consorzio ordinario da costituirsi) </w:t>
      </w:r>
      <w:r w:rsidRPr="003E5544">
        <w:rPr>
          <w:rFonts w:ascii="Calibri" w:hAnsi="Calibri" w:cs="Calibri"/>
          <w:iCs/>
          <w:sz w:val="20"/>
          <w:szCs w:val="20"/>
          <w:u w:val="single"/>
        </w:rPr>
        <w:t>di impegnarsi in caso di aggiudicazione a conformarsi a quanto disposto dall’art. 68 co. 1 del d.lgs. 36/2023, conferendo mandato collettivo speciale con rappresentanza all’impresa qualificata mandataria</w:t>
      </w:r>
      <w:r w:rsidR="0075607F" w:rsidRPr="003E5544">
        <w:rPr>
          <w:rFonts w:ascii="Calibri" w:hAnsi="Calibri" w:cs="Calibri"/>
          <w:iCs/>
          <w:sz w:val="20"/>
          <w:szCs w:val="20"/>
          <w:u w:val="single"/>
        </w:rPr>
        <w:t xml:space="preserve"> riportata nella suindicata tabella</w:t>
      </w:r>
      <w:r w:rsidRPr="003E5544">
        <w:rPr>
          <w:rFonts w:ascii="Calibri" w:hAnsi="Calibri" w:cs="Calibri"/>
          <w:iCs/>
          <w:sz w:val="20"/>
          <w:szCs w:val="20"/>
          <w:u w:val="single"/>
        </w:rPr>
        <w:t xml:space="preserve">, la quale </w:t>
      </w:r>
      <w:r w:rsidR="0075607F" w:rsidRPr="003E5544">
        <w:rPr>
          <w:rFonts w:ascii="Calibri" w:hAnsi="Calibri" w:cs="Calibri"/>
          <w:iCs/>
          <w:sz w:val="20"/>
          <w:szCs w:val="20"/>
          <w:u w:val="single"/>
        </w:rPr>
        <w:t xml:space="preserve">si impegna a stipulare </w:t>
      </w:r>
      <w:r w:rsidRPr="003E5544">
        <w:rPr>
          <w:rFonts w:ascii="Calibri" w:hAnsi="Calibri" w:cs="Calibri"/>
          <w:iCs/>
          <w:sz w:val="20"/>
          <w:szCs w:val="20"/>
          <w:u w:val="single"/>
        </w:rPr>
        <w:t>il contratto in nome e per conto delle mandanti/consorziate</w:t>
      </w:r>
      <w:r w:rsidR="009A65F9" w:rsidRPr="003E5544">
        <w:rPr>
          <w:rFonts w:ascii="Calibri" w:hAnsi="Calibri" w:cs="Calibri"/>
          <w:iCs/>
          <w:sz w:val="20"/>
          <w:szCs w:val="20"/>
          <w:u w:val="single"/>
        </w:rPr>
        <w:t>;</w:t>
      </w:r>
    </w:p>
    <w:p w14:paraId="6C3C9F36" w14:textId="663D1709" w:rsidR="00FB1F47" w:rsidRPr="003E5544" w:rsidRDefault="00FB1F47" w:rsidP="009A65F9">
      <w:pPr>
        <w:pStyle w:val="Paragrafoelenco"/>
        <w:numPr>
          <w:ilvl w:val="0"/>
          <w:numId w:val="42"/>
        </w:numPr>
        <w:spacing w:after="120" w:line="240" w:lineRule="auto"/>
        <w:jc w:val="both"/>
        <w:rPr>
          <w:rFonts w:ascii="Calibri" w:hAnsi="Calibri" w:cs="Calibri"/>
          <w:sz w:val="20"/>
          <w:szCs w:val="20"/>
        </w:rPr>
      </w:pPr>
      <w:r w:rsidRPr="003E5544">
        <w:rPr>
          <w:rFonts w:ascii="Calibri" w:hAnsi="Calibri" w:cs="Calibri"/>
          <w:i/>
          <w:sz w:val="20"/>
          <w:szCs w:val="20"/>
          <w:u w:val="single"/>
        </w:rPr>
        <w:t xml:space="preserve"> </w:t>
      </w:r>
      <w:r w:rsidR="00CB13FF" w:rsidRPr="003E5544">
        <w:rPr>
          <w:rFonts w:ascii="Calibri" w:hAnsi="Calibri" w:cs="Calibri"/>
          <w:i/>
          <w:sz w:val="20"/>
          <w:szCs w:val="20"/>
          <w:u w:val="single"/>
        </w:rPr>
        <w:t>(</w:t>
      </w:r>
      <w:r w:rsidRPr="003E5544">
        <w:rPr>
          <w:rFonts w:ascii="Calibri" w:hAnsi="Calibri" w:cs="Calibri"/>
          <w:i/>
          <w:sz w:val="20"/>
          <w:szCs w:val="20"/>
          <w:u w:val="single"/>
        </w:rPr>
        <w:t>in caso di RTI costituita</w:t>
      </w:r>
      <w:r w:rsidRPr="003E5544">
        <w:rPr>
          <w:rFonts w:ascii="Calibri" w:hAnsi="Calibri" w:cs="Calibri"/>
          <w:i/>
          <w:sz w:val="20"/>
          <w:szCs w:val="20"/>
        </w:rPr>
        <w:t>)</w:t>
      </w:r>
      <w:r w:rsidRPr="003E5544">
        <w:rPr>
          <w:rFonts w:ascii="Calibri" w:hAnsi="Calibri" w:cs="Calibri"/>
          <w:sz w:val="20"/>
          <w:szCs w:val="20"/>
        </w:rPr>
        <w:t xml:space="preserve"> che i seguenti sono gli estremi completi dell’atto costitutivo e del mandato________________________________________________________________________________; </w:t>
      </w:r>
    </w:p>
    <w:p w14:paraId="41AFD706" w14:textId="56EB3804" w:rsidR="00CB13FF" w:rsidRPr="003E5544" w:rsidRDefault="00CB13FF" w:rsidP="009A65F9">
      <w:pPr>
        <w:pStyle w:val="Paragrafoelenco"/>
        <w:numPr>
          <w:ilvl w:val="0"/>
          <w:numId w:val="42"/>
        </w:numPr>
        <w:spacing w:before="60" w:after="60" w:line="276" w:lineRule="auto"/>
        <w:jc w:val="both"/>
        <w:rPr>
          <w:rFonts w:ascii="Calibri" w:hAnsi="Calibri" w:cs="Calibri"/>
          <w:sz w:val="20"/>
          <w:szCs w:val="20"/>
        </w:rPr>
      </w:pPr>
      <w:r w:rsidRPr="003E5544">
        <w:rPr>
          <w:rFonts w:ascii="Calibri" w:hAnsi="Calibri" w:cs="Calibri"/>
          <w:bCs/>
          <w:i/>
          <w:sz w:val="20"/>
          <w:szCs w:val="20"/>
        </w:rPr>
        <w:t>(nel caso di consorzi di cui all'articolo 65, comma 2, lettere b)</w:t>
      </w:r>
      <w:r w:rsidR="00B52DC2" w:rsidRPr="003E5544">
        <w:rPr>
          <w:rFonts w:ascii="Calibri" w:hAnsi="Calibri" w:cs="Calibri"/>
          <w:bCs/>
          <w:i/>
          <w:sz w:val="20"/>
          <w:szCs w:val="20"/>
        </w:rPr>
        <w:t>,</w:t>
      </w:r>
      <w:r w:rsidRPr="003E5544">
        <w:rPr>
          <w:rFonts w:ascii="Calibri" w:hAnsi="Calibri" w:cs="Calibri"/>
          <w:bCs/>
          <w:i/>
          <w:sz w:val="20"/>
          <w:szCs w:val="20"/>
        </w:rPr>
        <w:t xml:space="preserve"> c) e d) del d.lgs. 36/2023) </w:t>
      </w:r>
      <w:r w:rsidRPr="003E5544">
        <w:rPr>
          <w:rFonts w:ascii="Calibri" w:eastAsia="Calibri" w:hAnsi="Calibri" w:cs="Calibri"/>
          <w:sz w:val="20"/>
          <w:szCs w:val="20"/>
          <w:lang w:eastAsia="it-IT"/>
        </w:rPr>
        <w:t xml:space="preserve">che il Consorzio concorre con le seguenti </w:t>
      </w:r>
      <w:r w:rsidRPr="003E5544">
        <w:rPr>
          <w:rFonts w:ascii="Calibri" w:eastAsia="Calibri" w:hAnsi="Calibri" w:cs="Calibri"/>
          <w:b/>
          <w:bCs/>
          <w:sz w:val="20"/>
          <w:szCs w:val="20"/>
          <w:lang w:eastAsia="it-IT"/>
        </w:rPr>
        <w:t>Consorziate esecutrici</w:t>
      </w:r>
      <w:r w:rsidRPr="003E5544">
        <w:rPr>
          <w:rFonts w:ascii="Calibri" w:eastAsia="Calibri" w:hAnsi="Calibri" w:cs="Calibri"/>
          <w:sz w:val="20"/>
          <w:szCs w:val="20"/>
          <w:lang w:eastAsia="it-IT"/>
        </w:rPr>
        <w:t xml:space="preserve"> </w:t>
      </w:r>
      <w:r w:rsidRPr="003E5544">
        <w:rPr>
          <w:rFonts w:ascii="Calibri" w:eastAsia="Calibri" w:hAnsi="Calibri" w:cs="Calibri"/>
          <w:i/>
          <w:iCs/>
          <w:sz w:val="20"/>
          <w:szCs w:val="20"/>
          <w:lang w:eastAsia="it-IT"/>
        </w:rPr>
        <w:t xml:space="preserve">(Tale indicazione deve essere resa anche nel caso in cui il consorzio indichi come consorziata esecutrice un altro consorzio. In tal caso, detto consorzio dovrà a sua volta indicare le </w:t>
      </w:r>
      <w:r w:rsidRPr="003E5544">
        <w:rPr>
          <w:rFonts w:ascii="Calibri" w:eastAsia="Calibri" w:hAnsi="Calibri" w:cs="Calibri"/>
          <w:b/>
          <w:bCs/>
          <w:i/>
          <w:iCs/>
          <w:sz w:val="20"/>
          <w:szCs w:val="20"/>
          <w:lang w:eastAsia="it-IT"/>
        </w:rPr>
        <w:t>consorziate esecutrici</w:t>
      </w:r>
      <w:r w:rsidRPr="003E5544">
        <w:rPr>
          <w:rFonts w:ascii="Calibri" w:eastAsia="Calibri" w:hAnsi="Calibri" w:cs="Calibri"/>
          <w:i/>
          <w:iCs/>
          <w:sz w:val="20"/>
          <w:szCs w:val="20"/>
          <w:lang w:eastAsia="it-IT"/>
        </w:rPr>
        <w:t>,</w:t>
      </w:r>
      <w:r w:rsidRPr="003E5544">
        <w:rPr>
          <w:rFonts w:ascii="Calibri" w:hAnsi="Calibri" w:cs="Calibri"/>
          <w:i/>
          <w:iCs/>
          <w:sz w:val="20"/>
          <w:szCs w:val="20"/>
        </w:rPr>
        <w:t xml:space="preserve"> </w:t>
      </w:r>
      <w:r w:rsidRPr="003E5544">
        <w:rPr>
          <w:rFonts w:ascii="Calibri" w:eastAsia="Calibri" w:hAnsi="Calibri" w:cs="Calibri"/>
          <w:i/>
          <w:iCs/>
          <w:sz w:val="20"/>
          <w:szCs w:val="20"/>
          <w:lang w:eastAsia="it-IT"/>
        </w:rPr>
        <w:t>specificando, nella tabella, che si tratta di consorziate appartenenti al consorzio esecutor</w:t>
      </w:r>
      <w:r w:rsidR="0070195A" w:rsidRPr="003E5544">
        <w:rPr>
          <w:rFonts w:ascii="Calibri" w:eastAsia="Calibri" w:hAnsi="Calibri" w:cs="Calibri"/>
          <w:i/>
          <w:iCs/>
          <w:sz w:val="20"/>
          <w:szCs w:val="20"/>
          <w:lang w:eastAsia="it-IT"/>
        </w:rPr>
        <w:t>e</w:t>
      </w:r>
      <w:r w:rsidRPr="003E5544">
        <w:rPr>
          <w:rFonts w:ascii="Calibri" w:eastAsia="Calibri" w:hAnsi="Calibri" w:cs="Calibri"/>
          <w:i/>
          <w:iCs/>
          <w:sz w:val="20"/>
          <w:szCs w:val="20"/>
          <w:lang w:eastAsia="it-IT"/>
        </w:rPr>
        <w:t>)</w:t>
      </w:r>
      <w:r w:rsidR="009A65F9" w:rsidRPr="003E5544">
        <w:rPr>
          <w:rFonts w:ascii="Calibri" w:eastAsia="Calibri" w:hAnsi="Calibri" w:cs="Calibri"/>
          <w:sz w:val="20"/>
          <w:szCs w:val="20"/>
          <w:lang w:eastAsia="it-IT"/>
        </w:rPr>
        <w:t>:</w:t>
      </w:r>
    </w:p>
    <w:p w14:paraId="597E87D2" w14:textId="77777777" w:rsidR="00F26C68" w:rsidRPr="003E5544" w:rsidRDefault="00F26C68" w:rsidP="00F26C68">
      <w:pPr>
        <w:pStyle w:val="Paragrafoelenco"/>
        <w:spacing w:before="60" w:after="60" w:line="276" w:lineRule="auto"/>
        <w:jc w:val="both"/>
        <w:rPr>
          <w:rFonts w:ascii="Calibri" w:hAnsi="Calibri" w:cs="Calibri"/>
          <w:sz w:val="20"/>
          <w:szCs w:val="20"/>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3E5544" w14:paraId="5563C8E3" w14:textId="77777777" w:rsidTr="0063674A">
        <w:tc>
          <w:tcPr>
            <w:tcW w:w="3093" w:type="dxa"/>
            <w:shd w:val="clear" w:color="auto" w:fill="BFBFBF" w:themeFill="background1" w:themeFillShade="BF"/>
          </w:tcPr>
          <w:p w14:paraId="21837BF1"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lastRenderedPageBreak/>
              <w:t>Denominazione/Ragione Sociale</w:t>
            </w:r>
          </w:p>
        </w:tc>
        <w:tc>
          <w:tcPr>
            <w:tcW w:w="3056" w:type="dxa"/>
            <w:shd w:val="clear" w:color="auto" w:fill="BFBFBF" w:themeFill="background1" w:themeFillShade="BF"/>
          </w:tcPr>
          <w:p w14:paraId="4C36A3FE"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2923" w:type="dxa"/>
            <w:shd w:val="clear" w:color="auto" w:fill="BFBFBF" w:themeFill="background1" w:themeFillShade="BF"/>
          </w:tcPr>
          <w:p w14:paraId="673E2023" w14:textId="77777777" w:rsidR="00CB13FF" w:rsidRPr="003E5544" w:rsidRDefault="00CB13FF"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Sede</w:t>
            </w:r>
          </w:p>
        </w:tc>
      </w:tr>
      <w:tr w:rsidR="00CB13FF" w:rsidRPr="003E5544" w14:paraId="43B962F0" w14:textId="77777777" w:rsidTr="0063674A">
        <w:tc>
          <w:tcPr>
            <w:tcW w:w="3093" w:type="dxa"/>
          </w:tcPr>
          <w:p w14:paraId="701E9510"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60497687"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7D5512A6"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r w:rsidR="00CB13FF" w:rsidRPr="003E5544" w14:paraId="28599890" w14:textId="77777777" w:rsidTr="0063674A">
        <w:tc>
          <w:tcPr>
            <w:tcW w:w="3093" w:type="dxa"/>
          </w:tcPr>
          <w:p w14:paraId="3A157BF6"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65415FFC"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180C3BAA"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r w:rsidR="00CB13FF" w:rsidRPr="003E5544" w14:paraId="200FC69B" w14:textId="77777777" w:rsidTr="0063674A">
        <w:tc>
          <w:tcPr>
            <w:tcW w:w="3093" w:type="dxa"/>
          </w:tcPr>
          <w:p w14:paraId="103EA1CF"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3056" w:type="dxa"/>
          </w:tcPr>
          <w:p w14:paraId="4DD23F57" w14:textId="77777777" w:rsidR="00CB13FF" w:rsidRPr="003E5544" w:rsidRDefault="00CB13FF" w:rsidP="009D31B2">
            <w:pPr>
              <w:spacing w:after="0" w:line="240" w:lineRule="auto"/>
              <w:jc w:val="both"/>
              <w:rPr>
                <w:rFonts w:ascii="Calibri" w:eastAsia="Calibri" w:hAnsi="Calibri" w:cs="Calibri"/>
                <w:sz w:val="20"/>
                <w:szCs w:val="20"/>
                <w:lang w:eastAsia="it-IT"/>
              </w:rPr>
            </w:pPr>
          </w:p>
        </w:tc>
        <w:tc>
          <w:tcPr>
            <w:tcW w:w="2923" w:type="dxa"/>
          </w:tcPr>
          <w:p w14:paraId="15D4CED7" w14:textId="77777777" w:rsidR="00CB13FF" w:rsidRPr="003E5544" w:rsidRDefault="00CB13FF" w:rsidP="009D31B2">
            <w:pPr>
              <w:spacing w:after="0" w:line="240" w:lineRule="auto"/>
              <w:jc w:val="both"/>
              <w:rPr>
                <w:rFonts w:ascii="Calibri" w:eastAsia="Calibri" w:hAnsi="Calibri" w:cs="Calibri"/>
                <w:sz w:val="20"/>
                <w:szCs w:val="20"/>
                <w:lang w:eastAsia="it-IT"/>
              </w:rPr>
            </w:pPr>
          </w:p>
        </w:tc>
      </w:tr>
    </w:tbl>
    <w:p w14:paraId="38D4DD17" w14:textId="77777777" w:rsidR="00F26C68" w:rsidRPr="003E5544" w:rsidRDefault="00F26C68" w:rsidP="00F26C68">
      <w:pPr>
        <w:pStyle w:val="Paragrafoelenco"/>
        <w:spacing w:before="60" w:after="60" w:line="276" w:lineRule="auto"/>
        <w:jc w:val="both"/>
        <w:rPr>
          <w:rFonts w:ascii="Calibri" w:hAnsi="Calibri" w:cs="Calibri"/>
          <w:bCs/>
          <w:iCs/>
          <w:sz w:val="20"/>
          <w:szCs w:val="20"/>
        </w:rPr>
      </w:pPr>
    </w:p>
    <w:p w14:paraId="5C8A8F64" w14:textId="02DB799B" w:rsidR="00F86B3A" w:rsidRPr="003E5544" w:rsidRDefault="00CB13FF" w:rsidP="009A65F9">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(nel caso di consorzi stabili di cui all'articolo 65, comma 2, lettere d) del d.lgs. 36/2023</w:t>
      </w:r>
      <w:r w:rsidR="00F86B3A" w:rsidRPr="003E5544">
        <w:rPr>
          <w:rFonts w:ascii="Calibri" w:hAnsi="Calibri" w:cs="Calibri"/>
          <w:bCs/>
          <w:i/>
          <w:sz w:val="20"/>
          <w:szCs w:val="20"/>
        </w:rPr>
        <w:t xml:space="preserve"> che ricorrono alle consorziate non esecutrici per dimostrare il possesso dei requisiti di partecipazione</w:t>
      </w:r>
      <w:r w:rsidRPr="003E5544">
        <w:rPr>
          <w:rFonts w:ascii="Calibri" w:hAnsi="Calibri" w:cs="Calibri"/>
          <w:bCs/>
          <w:i/>
          <w:sz w:val="20"/>
          <w:szCs w:val="20"/>
        </w:rPr>
        <w:t>)</w:t>
      </w:r>
      <w:r w:rsidR="00F86B3A" w:rsidRPr="003E5544">
        <w:rPr>
          <w:rFonts w:ascii="Calibri" w:hAnsi="Calibri" w:cs="Calibri"/>
          <w:bCs/>
          <w:i/>
          <w:sz w:val="20"/>
          <w:szCs w:val="20"/>
        </w:rPr>
        <w:t xml:space="preserve"> </w:t>
      </w:r>
      <w:r w:rsidR="00F86B3A" w:rsidRPr="003E5544">
        <w:rPr>
          <w:rFonts w:ascii="Calibri" w:hAnsi="Calibri" w:cs="Calibri"/>
          <w:bCs/>
          <w:iCs/>
          <w:sz w:val="20"/>
          <w:szCs w:val="20"/>
        </w:rPr>
        <w:t>che il Consorzio, al fine di soddisfare i requisiti di partecipazione prescritti dal Bando di gara ricorre ai requisiti delle consorziate non esecutrici così come di seguito indicato:</w:t>
      </w:r>
    </w:p>
    <w:p w14:paraId="1AB87BC9" w14:textId="77777777" w:rsidR="00EE26AE" w:rsidRPr="003E5544" w:rsidRDefault="00EE26AE" w:rsidP="00F26C68">
      <w:pPr>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3E5544" w14:paraId="41D9BFDB" w14:textId="77777777" w:rsidTr="0063674A">
        <w:tc>
          <w:tcPr>
            <w:tcW w:w="2952" w:type="dxa"/>
            <w:shd w:val="clear" w:color="auto" w:fill="BFBFBF" w:themeFill="background1" w:themeFillShade="BF"/>
          </w:tcPr>
          <w:p w14:paraId="4AABD468"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Denominazione/Ragione Sociale</w:t>
            </w:r>
          </w:p>
        </w:tc>
        <w:tc>
          <w:tcPr>
            <w:tcW w:w="3056" w:type="dxa"/>
            <w:shd w:val="clear" w:color="auto" w:fill="BFBFBF" w:themeFill="background1" w:themeFillShade="BF"/>
          </w:tcPr>
          <w:p w14:paraId="3D0074E5"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C.F.</w:t>
            </w:r>
          </w:p>
        </w:tc>
        <w:tc>
          <w:tcPr>
            <w:tcW w:w="3058" w:type="dxa"/>
            <w:shd w:val="clear" w:color="auto" w:fill="BFBFBF" w:themeFill="background1" w:themeFillShade="BF"/>
          </w:tcPr>
          <w:p w14:paraId="55914A3C" w14:textId="77777777" w:rsidR="00F86B3A" w:rsidRPr="003E5544" w:rsidRDefault="00F86B3A" w:rsidP="009D31B2">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Requisito e relativa misura</w:t>
            </w:r>
          </w:p>
        </w:tc>
      </w:tr>
      <w:tr w:rsidR="00F86B3A" w:rsidRPr="003E5544" w14:paraId="70CB4565" w14:textId="77777777" w:rsidTr="0063674A">
        <w:tc>
          <w:tcPr>
            <w:tcW w:w="2952" w:type="dxa"/>
          </w:tcPr>
          <w:p w14:paraId="59A20927"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845F9C8"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6F8C349C"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r w:rsidR="00F86B3A" w:rsidRPr="003E5544" w14:paraId="27A9F70C" w14:textId="77777777" w:rsidTr="0063674A">
        <w:tc>
          <w:tcPr>
            <w:tcW w:w="2952" w:type="dxa"/>
          </w:tcPr>
          <w:p w14:paraId="41323624"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3E53E60F"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33ADA544"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r w:rsidR="00F86B3A" w:rsidRPr="003E5544" w14:paraId="177D1E0B" w14:textId="77777777" w:rsidTr="0063674A">
        <w:tc>
          <w:tcPr>
            <w:tcW w:w="2952" w:type="dxa"/>
          </w:tcPr>
          <w:p w14:paraId="3E775CEE"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6" w:type="dxa"/>
          </w:tcPr>
          <w:p w14:paraId="0434DA93"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c>
          <w:tcPr>
            <w:tcW w:w="3058" w:type="dxa"/>
          </w:tcPr>
          <w:p w14:paraId="7AB1F125" w14:textId="77777777" w:rsidR="00F86B3A" w:rsidRPr="003E5544" w:rsidRDefault="00F86B3A" w:rsidP="009D31B2">
            <w:pPr>
              <w:spacing w:after="0" w:line="240" w:lineRule="auto"/>
              <w:jc w:val="both"/>
              <w:rPr>
                <w:rFonts w:ascii="Calibri" w:eastAsia="Calibri" w:hAnsi="Calibri" w:cs="Calibri"/>
                <w:color w:val="FFFF00"/>
                <w:sz w:val="20"/>
                <w:szCs w:val="20"/>
                <w:lang w:eastAsia="it-IT"/>
              </w:rPr>
            </w:pPr>
          </w:p>
        </w:tc>
      </w:tr>
    </w:tbl>
    <w:p w14:paraId="6E9B974F" w14:textId="36EA5BB8" w:rsidR="00F86B3A" w:rsidRPr="003E5544" w:rsidRDefault="00F86B3A" w:rsidP="00F86B3A">
      <w:pPr>
        <w:spacing w:after="0" w:line="240" w:lineRule="auto"/>
        <w:jc w:val="center"/>
        <w:rPr>
          <w:rFonts w:ascii="Calibri" w:eastAsia="Calibri" w:hAnsi="Calibri" w:cs="Calibri"/>
          <w:bCs/>
          <w:i/>
          <w:sz w:val="20"/>
          <w:szCs w:val="20"/>
          <w:lang w:eastAsia="it-IT"/>
        </w:rPr>
      </w:pPr>
      <w:r w:rsidRPr="003E5544">
        <w:rPr>
          <w:rFonts w:ascii="Calibri" w:eastAsia="Calibri" w:hAnsi="Calibri" w:cs="Calibri"/>
          <w:bCs/>
          <w:i/>
          <w:sz w:val="20"/>
          <w:szCs w:val="20"/>
          <w:lang w:eastAsia="it-IT"/>
        </w:rPr>
        <w:t xml:space="preserve">(Ciascuna consorziata, esecutrice e </w:t>
      </w:r>
      <w:proofErr w:type="gramStart"/>
      <w:r w:rsidRPr="003E5544">
        <w:rPr>
          <w:rFonts w:ascii="Calibri" w:eastAsia="Calibri" w:hAnsi="Calibri" w:cs="Calibri"/>
          <w:bCs/>
          <w:i/>
          <w:sz w:val="20"/>
          <w:szCs w:val="20"/>
          <w:lang w:eastAsia="it-IT"/>
        </w:rPr>
        <w:t>non</w:t>
      </w:r>
      <w:proofErr w:type="gramEnd"/>
      <w:r w:rsidRPr="003E5544">
        <w:rPr>
          <w:rFonts w:ascii="Calibri" w:eastAsia="Calibri" w:hAnsi="Calibri" w:cs="Calibri"/>
          <w:bCs/>
          <w:i/>
          <w:sz w:val="20"/>
          <w:szCs w:val="20"/>
          <w:lang w:eastAsia="it-IT"/>
        </w:rPr>
        <w:t>, deve presentare una propria domanda di partecipazione e un proprio DGUE)</w:t>
      </w:r>
    </w:p>
    <w:p w14:paraId="647AFF91" w14:textId="77777777" w:rsidR="0063674A" w:rsidRPr="003E5544" w:rsidRDefault="0063674A" w:rsidP="0063674A">
      <w:pPr>
        <w:pStyle w:val="Paragrafoelenco"/>
        <w:spacing w:before="60" w:after="60" w:line="276" w:lineRule="auto"/>
        <w:jc w:val="both"/>
        <w:rPr>
          <w:rFonts w:ascii="Calibri" w:hAnsi="Calibri" w:cs="Calibri"/>
          <w:bCs/>
          <w:iCs/>
          <w:sz w:val="20"/>
          <w:szCs w:val="20"/>
        </w:rPr>
      </w:pPr>
    </w:p>
    <w:p w14:paraId="769BB84B" w14:textId="5B0E944E" w:rsidR="00F86B3A" w:rsidRPr="003E5544" w:rsidRDefault="00F86B3A" w:rsidP="0070195A">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3E5544">
        <w:rPr>
          <w:rFonts w:ascii="Calibri" w:hAnsi="Calibri" w:cs="Calibri"/>
          <w:bCs/>
          <w:iCs/>
          <w:sz w:val="20"/>
          <w:szCs w:val="20"/>
        </w:rPr>
        <w:t>di non partecipare a più di un consorzio stabile;</w:t>
      </w:r>
    </w:p>
    <w:p w14:paraId="664DD6B3" w14:textId="0C094755" w:rsidR="00400828" w:rsidRPr="003E5544" w:rsidRDefault="00982631" w:rsidP="009A65F9">
      <w:pPr>
        <w:pStyle w:val="Paragrafoelenco"/>
        <w:numPr>
          <w:ilvl w:val="0"/>
          <w:numId w:val="42"/>
        </w:numPr>
        <w:spacing w:before="60" w:after="60" w:line="276" w:lineRule="auto"/>
        <w:jc w:val="both"/>
        <w:rPr>
          <w:rFonts w:ascii="Calibri" w:hAnsi="Calibri" w:cs="Calibri"/>
          <w:bCs/>
          <w:i/>
          <w:sz w:val="20"/>
          <w:szCs w:val="20"/>
        </w:rPr>
      </w:pPr>
      <w:r w:rsidRPr="003E5544">
        <w:rPr>
          <w:rFonts w:ascii="Calibri" w:hAnsi="Calibri" w:cs="Calibri"/>
          <w:bCs/>
          <w:i/>
          <w:sz w:val="20"/>
          <w:szCs w:val="20"/>
        </w:rPr>
        <w:t>(Per le aggregazioni di retisti: se la rete è dotata di un organo comune con potere di rappresentanza e soggettività giuridica)</w:t>
      </w:r>
      <w:r w:rsidR="00400828" w:rsidRPr="003E5544">
        <w:rPr>
          <w:rFonts w:ascii="Calibri" w:hAnsi="Calibri" w:cs="Calibri"/>
          <w:bCs/>
          <w:i/>
          <w:sz w:val="20"/>
          <w:szCs w:val="20"/>
        </w:rPr>
        <w:t xml:space="preserve"> </w:t>
      </w:r>
      <w:r w:rsidR="00400828" w:rsidRPr="003E5544">
        <w:rPr>
          <w:rFonts w:ascii="Calibri" w:hAnsi="Calibri" w:cs="Calibri"/>
          <w:bCs/>
          <w:iCs/>
          <w:sz w:val="20"/>
          <w:szCs w:val="20"/>
        </w:rPr>
        <w:t>di concorrere per le seguenti imprese:</w:t>
      </w:r>
    </w:p>
    <w:p w14:paraId="53327F52" w14:textId="64F01D58" w:rsidR="00400828" w:rsidRPr="003E5544" w:rsidRDefault="00400828" w:rsidP="009A65F9">
      <w:pPr>
        <w:pStyle w:val="Paragrafoelenco"/>
        <w:spacing w:before="60" w:after="60" w:line="276" w:lineRule="auto"/>
        <w:jc w:val="both"/>
        <w:rPr>
          <w:rFonts w:ascii="Calibri" w:hAnsi="Calibri" w:cs="Calibri"/>
          <w:bCs/>
          <w:i/>
          <w:sz w:val="20"/>
          <w:szCs w:val="20"/>
        </w:rPr>
      </w:pPr>
      <w:r w:rsidRPr="003E5544">
        <w:rPr>
          <w:rFonts w:ascii="Calibri" w:hAnsi="Calibri" w:cs="Calibri"/>
          <w:bCs/>
          <w:i/>
          <w:sz w:val="20"/>
          <w:szCs w:val="20"/>
        </w:rPr>
        <w:t>…………………………………………………………………………;</w:t>
      </w:r>
    </w:p>
    <w:p w14:paraId="3481A155" w14:textId="6865FB12" w:rsidR="00982631" w:rsidRPr="003E5544" w:rsidRDefault="00400828" w:rsidP="00F26C68">
      <w:pPr>
        <w:spacing w:before="60" w:after="60" w:line="276" w:lineRule="auto"/>
        <w:ind w:left="709" w:hanging="284"/>
        <w:jc w:val="both"/>
        <w:rPr>
          <w:rFonts w:ascii="Calibri" w:eastAsia="Calibri" w:hAnsi="Calibri" w:cs="Calibri"/>
          <w:sz w:val="20"/>
          <w:szCs w:val="20"/>
          <w:lang w:eastAsia="it-IT"/>
        </w:rPr>
      </w:pPr>
      <w:r w:rsidRPr="003E5544">
        <w:rPr>
          <w:rFonts w:ascii="Calibri" w:hAnsi="Calibri" w:cs="Calibri"/>
          <w:bCs/>
          <w:i/>
          <w:sz w:val="20"/>
          <w:szCs w:val="20"/>
        </w:rPr>
        <w:tab/>
        <w:t>…………………………………………………………………………;</w:t>
      </w:r>
      <w:r w:rsidR="00982631" w:rsidRPr="003E5544">
        <w:rPr>
          <w:rFonts w:ascii="Calibri" w:eastAsia="Calibri" w:hAnsi="Calibri" w:cs="Calibri"/>
          <w:sz w:val="20"/>
          <w:szCs w:val="20"/>
          <w:lang w:eastAsia="it-IT"/>
        </w:rPr>
        <w:t xml:space="preserve"> </w:t>
      </w:r>
    </w:p>
    <w:p w14:paraId="4C312D74" w14:textId="4C3CD299" w:rsidR="00982631" w:rsidRPr="003E5544" w:rsidRDefault="00400828" w:rsidP="009A65F9">
      <w:pPr>
        <w:pStyle w:val="Paragrafoelenco"/>
        <w:numPr>
          <w:ilvl w:val="0"/>
          <w:numId w:val="42"/>
        </w:numPr>
        <w:spacing w:before="60" w:after="60" w:line="276" w:lineRule="auto"/>
        <w:jc w:val="both"/>
        <w:rPr>
          <w:rFonts w:ascii="Calibri" w:hAnsi="Calibri" w:cs="Calibri"/>
          <w:bCs/>
          <w:iCs/>
          <w:sz w:val="20"/>
          <w:szCs w:val="20"/>
        </w:rPr>
      </w:pPr>
      <w:r w:rsidRPr="003E5544">
        <w:rPr>
          <w:rFonts w:ascii="Calibri" w:hAnsi="Calibri" w:cs="Calibri"/>
          <w:bCs/>
          <w:i/>
          <w:sz w:val="20"/>
          <w:szCs w:val="20"/>
        </w:rPr>
        <w:t xml:space="preserve">(Per le aggregazioni di retisti: se la rete è dotata di un organo comune con potere di rappresentanza e soggettività giuridica) </w:t>
      </w:r>
      <w:r w:rsidR="00982631" w:rsidRPr="003E5544">
        <w:rPr>
          <w:rFonts w:ascii="Calibri" w:hAnsi="Calibri" w:cs="Calibri"/>
          <w:bCs/>
          <w:iCs/>
          <w:sz w:val="20"/>
          <w:szCs w:val="20"/>
        </w:rPr>
        <w:t>che le seguenti parti/percentuali del servizio/fornitura saranno eseguite dagli operatori economici di seguito indicati:</w:t>
      </w:r>
    </w:p>
    <w:p w14:paraId="632E435F" w14:textId="77777777" w:rsidR="00E91A34" w:rsidRPr="003E5544" w:rsidRDefault="00E91A34" w:rsidP="00E91A34">
      <w:pPr>
        <w:pStyle w:val="Paragrafoelenco"/>
        <w:spacing w:before="60" w:after="60" w:line="276" w:lineRule="auto"/>
        <w:jc w:val="both"/>
        <w:rPr>
          <w:rFonts w:ascii="Calibri" w:hAnsi="Calibri" w:cs="Calibri"/>
          <w:bCs/>
          <w:iCs/>
          <w:sz w:val="20"/>
          <w:szCs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3E5544" w14:paraId="4A3DB356" w14:textId="77777777" w:rsidTr="00EE26AE">
        <w:tc>
          <w:tcPr>
            <w:tcW w:w="3096" w:type="dxa"/>
            <w:shd w:val="clear" w:color="auto" w:fill="BFBFBF" w:themeFill="background1" w:themeFillShade="BF"/>
          </w:tcPr>
          <w:p w14:paraId="46E978DB"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Servizio/Fornitura</w:t>
            </w:r>
          </w:p>
        </w:tc>
        <w:tc>
          <w:tcPr>
            <w:tcW w:w="3209" w:type="dxa"/>
            <w:shd w:val="clear" w:color="auto" w:fill="BFBFBF" w:themeFill="background1" w:themeFillShade="BF"/>
          </w:tcPr>
          <w:p w14:paraId="05CE4533"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Parte/Percentuale</w:t>
            </w:r>
          </w:p>
        </w:tc>
        <w:tc>
          <w:tcPr>
            <w:tcW w:w="2761" w:type="dxa"/>
            <w:shd w:val="clear" w:color="auto" w:fill="BFBFBF" w:themeFill="background1" w:themeFillShade="BF"/>
          </w:tcPr>
          <w:p w14:paraId="55416E9F" w14:textId="77777777" w:rsidR="00E91A34" w:rsidRPr="003E5544" w:rsidRDefault="00E91A34" w:rsidP="00C242BA">
            <w:pPr>
              <w:spacing w:after="0" w:line="240" w:lineRule="auto"/>
              <w:jc w:val="center"/>
              <w:rPr>
                <w:rFonts w:ascii="Calibri" w:eastAsia="Calibri" w:hAnsi="Calibri" w:cs="Calibri"/>
                <w:sz w:val="20"/>
                <w:szCs w:val="20"/>
                <w:lang w:eastAsia="it-IT"/>
              </w:rPr>
            </w:pPr>
            <w:r w:rsidRPr="003E5544">
              <w:rPr>
                <w:rFonts w:ascii="Calibri" w:eastAsia="Calibri" w:hAnsi="Calibri" w:cs="Calibri"/>
                <w:sz w:val="20"/>
                <w:szCs w:val="20"/>
                <w:lang w:eastAsia="it-IT"/>
              </w:rPr>
              <w:t>Operatore esecutore</w:t>
            </w:r>
          </w:p>
        </w:tc>
      </w:tr>
      <w:tr w:rsidR="00E91A34" w:rsidRPr="003E5544" w14:paraId="29AA80EA" w14:textId="77777777" w:rsidTr="00EE26AE">
        <w:tc>
          <w:tcPr>
            <w:tcW w:w="3096" w:type="dxa"/>
          </w:tcPr>
          <w:p w14:paraId="3C15C176"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29AB8FD4"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35B98831"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r w:rsidR="00E91A34" w:rsidRPr="003E5544" w14:paraId="239719D2" w14:textId="77777777" w:rsidTr="00EE26AE">
        <w:tc>
          <w:tcPr>
            <w:tcW w:w="3096" w:type="dxa"/>
          </w:tcPr>
          <w:p w14:paraId="0D2064EE"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2ECCC2B9"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0056F8E5"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r w:rsidR="00E91A34" w:rsidRPr="003E5544" w14:paraId="270DD629" w14:textId="77777777" w:rsidTr="00EE26AE">
        <w:tc>
          <w:tcPr>
            <w:tcW w:w="3096" w:type="dxa"/>
          </w:tcPr>
          <w:p w14:paraId="76C662B5"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3209" w:type="dxa"/>
          </w:tcPr>
          <w:p w14:paraId="33C5A4AD" w14:textId="77777777" w:rsidR="00E91A34" w:rsidRPr="003E5544" w:rsidRDefault="00E91A34" w:rsidP="00C242BA">
            <w:pPr>
              <w:spacing w:after="0" w:line="240" w:lineRule="auto"/>
              <w:jc w:val="both"/>
              <w:rPr>
                <w:rFonts w:ascii="Calibri" w:eastAsia="Calibri" w:hAnsi="Calibri" w:cs="Calibri"/>
                <w:sz w:val="20"/>
                <w:szCs w:val="20"/>
                <w:lang w:eastAsia="it-IT"/>
              </w:rPr>
            </w:pPr>
          </w:p>
        </w:tc>
        <w:tc>
          <w:tcPr>
            <w:tcW w:w="2761" w:type="dxa"/>
          </w:tcPr>
          <w:p w14:paraId="404B627B" w14:textId="77777777" w:rsidR="00E91A34" w:rsidRPr="003E5544" w:rsidRDefault="00E91A34" w:rsidP="00C242BA">
            <w:pPr>
              <w:spacing w:after="0" w:line="240" w:lineRule="auto"/>
              <w:jc w:val="both"/>
              <w:rPr>
                <w:rFonts w:ascii="Calibri" w:eastAsia="Calibri" w:hAnsi="Calibri" w:cs="Calibri"/>
                <w:sz w:val="20"/>
                <w:szCs w:val="20"/>
                <w:lang w:eastAsia="it-IT"/>
              </w:rPr>
            </w:pPr>
          </w:p>
        </w:tc>
      </w:tr>
    </w:tbl>
    <w:p w14:paraId="42B8CEFC" w14:textId="77777777" w:rsidR="00E91A34" w:rsidRPr="003E5544" w:rsidRDefault="00E91A34" w:rsidP="00E91A34">
      <w:pPr>
        <w:spacing w:before="60" w:after="60" w:line="276" w:lineRule="auto"/>
        <w:jc w:val="both"/>
        <w:rPr>
          <w:rFonts w:ascii="Calibri" w:hAnsi="Calibri" w:cs="Calibri"/>
          <w:bCs/>
          <w:iCs/>
          <w:sz w:val="20"/>
          <w:szCs w:val="20"/>
        </w:rPr>
      </w:pPr>
    </w:p>
    <w:p w14:paraId="24F2540F" w14:textId="2B5DC9EA" w:rsidR="0070195A" w:rsidRPr="003E5544" w:rsidRDefault="0069327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hAnsi="Calibri" w:cs="Calibri"/>
          <w:bCs/>
          <w:i/>
          <w:sz w:val="20"/>
          <w:szCs w:val="20"/>
        </w:rPr>
        <w:t>(Per le aggregazioni di retisti: se la rete è dotata di un organo comune con potere di rappresentanza e soggettività giuridica. D</w:t>
      </w:r>
      <w:r w:rsidR="00982631" w:rsidRPr="003E5544">
        <w:rPr>
          <w:rFonts w:ascii="Calibri" w:hAnsi="Calibri" w:cs="Calibri"/>
          <w:bCs/>
          <w:i/>
          <w:sz w:val="20"/>
          <w:szCs w:val="20"/>
        </w:rPr>
        <w:t xml:space="preserve">ichiarazione da rendere solo dall’organo comune) </w:t>
      </w:r>
      <w:r w:rsidR="00982631" w:rsidRPr="003E5544">
        <w:rPr>
          <w:rFonts w:ascii="Calibri" w:hAnsi="Calibri" w:cs="Calibri"/>
          <w:bCs/>
          <w:iCs/>
          <w:sz w:val="20"/>
          <w:szCs w:val="20"/>
        </w:rPr>
        <w:t>che l’aggregazione di imprese di rete è iscritta al Registro delle Imprese di ………………………. al n………………</w:t>
      </w:r>
      <w:proofErr w:type="gramStart"/>
      <w:r w:rsidR="00982631" w:rsidRPr="003E5544">
        <w:rPr>
          <w:rFonts w:ascii="Calibri" w:hAnsi="Calibri" w:cs="Calibri"/>
          <w:bCs/>
          <w:iCs/>
          <w:sz w:val="20"/>
          <w:szCs w:val="20"/>
        </w:rPr>
        <w:t>…….</w:t>
      </w:r>
      <w:proofErr w:type="gramEnd"/>
      <w:r w:rsidR="00982631" w:rsidRPr="003E5544">
        <w:rPr>
          <w:rFonts w:ascii="Calibri" w:hAnsi="Calibri" w:cs="Calibri"/>
          <w:bCs/>
          <w:iCs/>
          <w:sz w:val="20"/>
          <w:szCs w:val="20"/>
        </w:rPr>
        <w:t>. partita I.V.A. n……………………………. oppure è iscritta al Registro delle commissioni provinciali per l’artigianato di…………………… al n. ……………</w:t>
      </w:r>
      <w:proofErr w:type="gramStart"/>
      <w:r w:rsidR="00982631" w:rsidRPr="003E5544">
        <w:rPr>
          <w:rFonts w:ascii="Calibri" w:hAnsi="Calibri" w:cs="Calibri"/>
          <w:bCs/>
          <w:iCs/>
          <w:sz w:val="20"/>
          <w:szCs w:val="20"/>
        </w:rPr>
        <w:t>…….</w:t>
      </w:r>
      <w:proofErr w:type="gramEnd"/>
      <w:r w:rsidR="00982631" w:rsidRPr="003E5544">
        <w:rPr>
          <w:rFonts w:ascii="Calibri" w:hAnsi="Calibri" w:cs="Calibri"/>
          <w:bCs/>
          <w:iCs/>
          <w:sz w:val="20"/>
          <w:szCs w:val="20"/>
        </w:rPr>
        <w:t>.</w:t>
      </w:r>
      <w:r w:rsidR="00F26C68" w:rsidRPr="003E5544">
        <w:rPr>
          <w:rFonts w:ascii="Calibri" w:hAnsi="Calibri" w:cs="Calibri"/>
          <w:bCs/>
          <w:iCs/>
          <w:sz w:val="20"/>
          <w:szCs w:val="20"/>
        </w:rPr>
        <w:t>;</w:t>
      </w:r>
    </w:p>
    <w:p w14:paraId="24FCA25E" w14:textId="77777777" w:rsidR="0070195A" w:rsidRPr="003E5544" w:rsidRDefault="00982631"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eastAsia="Times New Roman" w:hAnsi="Calibri" w:cs="Calibri"/>
          <w:b/>
          <w:i/>
          <w:sz w:val="20"/>
          <w:szCs w:val="20"/>
        </w:rPr>
        <w:t>(</w:t>
      </w:r>
      <w:r w:rsidRPr="003E5544">
        <w:rPr>
          <w:rFonts w:ascii="Calibri" w:eastAsia="Times New Roman" w:hAnsi="Calibri" w:cs="Calibri"/>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3E5544">
        <w:rPr>
          <w:rFonts w:ascii="Calibri" w:eastAsia="Times New Roman" w:hAnsi="Calibri" w:cs="Calibri"/>
          <w:bCs/>
          <w:i/>
          <w:sz w:val="20"/>
          <w:szCs w:val="20"/>
        </w:rPr>
        <w:t>. In</w:t>
      </w:r>
      <w:r w:rsidR="00FA1533" w:rsidRPr="003E5544">
        <w:rPr>
          <w:rFonts w:ascii="Calibri" w:eastAsia="Calibri" w:hAnsi="Calibri" w:cs="Calibri"/>
          <w:i/>
          <w:sz w:val="20"/>
          <w:szCs w:val="20"/>
          <w:lang w:eastAsia="it-IT"/>
        </w:rPr>
        <w:t xml:space="preserve"> caso di Rete costituenda. Dichiarazione da rendere da parte di ciascun operatore che compone la </w:t>
      </w:r>
      <w:proofErr w:type="gramStart"/>
      <w:r w:rsidR="00FA1533" w:rsidRPr="003E5544">
        <w:rPr>
          <w:rFonts w:ascii="Calibri" w:eastAsia="Calibri" w:hAnsi="Calibri" w:cs="Calibri"/>
          <w:i/>
          <w:sz w:val="20"/>
          <w:szCs w:val="20"/>
          <w:lang w:eastAsia="it-IT"/>
        </w:rPr>
        <w:t>rete</w:t>
      </w:r>
      <w:r w:rsidR="00FA1533" w:rsidRPr="003E5544">
        <w:rPr>
          <w:rFonts w:ascii="Calibri" w:eastAsia="Times New Roman" w:hAnsi="Calibri" w:cs="Calibri"/>
          <w:b/>
          <w:i/>
          <w:sz w:val="20"/>
          <w:szCs w:val="20"/>
        </w:rPr>
        <w:t xml:space="preserve"> </w:t>
      </w:r>
      <w:r w:rsidRPr="003E5544">
        <w:rPr>
          <w:rFonts w:ascii="Calibri" w:eastAsia="Times New Roman" w:hAnsi="Calibri" w:cs="Calibri"/>
          <w:b/>
          <w:i/>
          <w:sz w:val="20"/>
          <w:szCs w:val="20"/>
        </w:rPr>
        <w:t>)</w:t>
      </w:r>
      <w:proofErr w:type="gramEnd"/>
      <w:r w:rsidR="00FA1533" w:rsidRPr="003E5544">
        <w:rPr>
          <w:rFonts w:ascii="Calibri" w:eastAsia="Times New Roman" w:hAnsi="Calibri" w:cs="Calibri"/>
          <w:b/>
          <w:i/>
          <w:sz w:val="20"/>
          <w:szCs w:val="20"/>
        </w:rPr>
        <w:t xml:space="preserve"> </w:t>
      </w:r>
      <w:r w:rsidR="00FA1533" w:rsidRPr="003E5544">
        <w:rPr>
          <w:rFonts w:ascii="Calibri" w:eastAsia="Times New Roman" w:hAnsi="Calibri" w:cs="Calibri"/>
          <w:sz w:val="20"/>
          <w:szCs w:val="20"/>
        </w:rPr>
        <w:t>che in caso di aggiudicazione, sarà conferito mandato speciale con rappresentanza o funzioni di capogruppo a …………………………………………………………</w:t>
      </w:r>
      <w:proofErr w:type="gramStart"/>
      <w:r w:rsidR="00FA1533" w:rsidRPr="003E5544">
        <w:rPr>
          <w:rFonts w:ascii="Calibri" w:eastAsia="Times New Roman" w:hAnsi="Calibri" w:cs="Calibri"/>
          <w:sz w:val="20"/>
          <w:szCs w:val="20"/>
        </w:rPr>
        <w:t>…….</w:t>
      </w:r>
      <w:proofErr w:type="gramEnd"/>
      <w:r w:rsidR="00FA1533" w:rsidRPr="003E5544">
        <w:rPr>
          <w:rFonts w:ascii="Calibri" w:eastAsia="Times New Roman" w:hAnsi="Calibri" w:cs="Calibri"/>
          <w:sz w:val="20"/>
          <w:szCs w:val="20"/>
        </w:rPr>
        <w:t>;</w:t>
      </w:r>
    </w:p>
    <w:p w14:paraId="144A6BCB" w14:textId="55407606" w:rsidR="00982631" w:rsidRPr="003E5544" w:rsidRDefault="00FA1533" w:rsidP="0070195A">
      <w:pPr>
        <w:pStyle w:val="Paragrafoelenco"/>
        <w:numPr>
          <w:ilvl w:val="0"/>
          <w:numId w:val="42"/>
        </w:numPr>
        <w:spacing w:before="60" w:after="60" w:line="276" w:lineRule="auto"/>
        <w:jc w:val="both"/>
        <w:rPr>
          <w:rFonts w:ascii="Calibri" w:eastAsia="Times New Roman" w:hAnsi="Calibri" w:cs="Calibri"/>
          <w:i/>
          <w:sz w:val="20"/>
          <w:szCs w:val="20"/>
        </w:rPr>
      </w:pPr>
      <w:r w:rsidRPr="003E5544">
        <w:rPr>
          <w:rFonts w:ascii="Calibri" w:eastAsia="Times New Roman" w:hAnsi="Calibri" w:cs="Calibri"/>
          <w:bCs/>
          <w:i/>
          <w:sz w:val="20"/>
          <w:szCs w:val="20"/>
        </w:rPr>
        <w:t xml:space="preserve">(Per le aggregazioni di imprese aderenti al contratto di rete: se la rete è dotata di un organo comune privo del potere di rappresentanza o se la rete è sprovvista di organo comune, ovvero, se l’organo comune è privo dei </w:t>
      </w:r>
      <w:r w:rsidRPr="003E5544">
        <w:rPr>
          <w:rFonts w:ascii="Calibri" w:eastAsia="Times New Roman" w:hAnsi="Calibri" w:cs="Calibri"/>
          <w:bCs/>
          <w:i/>
          <w:sz w:val="20"/>
          <w:szCs w:val="20"/>
        </w:rPr>
        <w:lastRenderedPageBreak/>
        <w:t xml:space="preserve">requisiti di qualificazione richiesti, partecipa nelle forme del raggruppamento temporaneo di imprese costituito o costituendo. In caso di Rete costituenda. Dichiarazione da rendere da parte di ciascun operatore che compone la rete) </w:t>
      </w:r>
      <w:r w:rsidRPr="003E5544">
        <w:rPr>
          <w:rFonts w:ascii="Calibri" w:eastAsia="Times New Roman" w:hAnsi="Calibri" w:cs="Calibri"/>
          <w:bCs/>
          <w:iCs/>
          <w:sz w:val="20"/>
          <w:szCs w:val="20"/>
        </w:rPr>
        <w:t>di impegnarsi, in caso di aggiudicazione, ad uniformarsi alla disciplina vigente in materia di raggruppamenti temporanei;</w:t>
      </w:r>
    </w:p>
    <w:p w14:paraId="59676F9B" w14:textId="77777777" w:rsidR="00982631" w:rsidRPr="003E5544" w:rsidRDefault="00982631" w:rsidP="009A65F9">
      <w:pPr>
        <w:spacing w:before="60" w:after="60" w:line="276" w:lineRule="auto"/>
        <w:jc w:val="both"/>
        <w:rPr>
          <w:rFonts w:ascii="Calibri" w:eastAsia="Times New Roman" w:hAnsi="Calibri" w:cs="Calibri"/>
          <w:sz w:val="20"/>
          <w:szCs w:val="20"/>
        </w:rPr>
      </w:pPr>
    </w:p>
    <w:p w14:paraId="5B2598A9" w14:textId="77777777" w:rsidR="00E91A34" w:rsidRPr="003E5544" w:rsidRDefault="00E91A34" w:rsidP="0063674A">
      <w:pPr>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EE26AE" w:rsidRPr="003E5544"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3E5544" w:rsidRDefault="00EE26AE" w:rsidP="0063674A">
            <w:pPr>
              <w:pStyle w:val="Paragrafoelenco"/>
              <w:numPr>
                <w:ilvl w:val="0"/>
                <w:numId w:val="1"/>
              </w:numPr>
              <w:spacing w:after="0" w:line="240" w:lineRule="auto"/>
              <w:jc w:val="both"/>
              <w:rPr>
                <w:rFonts w:ascii="Calibri" w:eastAsia="Calibri" w:hAnsi="Calibri" w:cs="Calibri"/>
                <w:sz w:val="20"/>
                <w:szCs w:val="20"/>
                <w:lang w:eastAsia="it-IT"/>
              </w:rPr>
            </w:pPr>
            <w:r w:rsidRPr="003E5544">
              <w:rPr>
                <w:rFonts w:ascii="Calibri" w:eastAsia="Calibri" w:hAnsi="Calibri" w:cs="Calibri"/>
                <w:b/>
                <w:bCs/>
                <w:sz w:val="20"/>
                <w:szCs w:val="20"/>
                <w:lang w:eastAsia="it-IT"/>
              </w:rPr>
              <w:t>[</w:t>
            </w:r>
            <w:proofErr w:type="gramStart"/>
            <w:r w:rsidRPr="003E5544">
              <w:rPr>
                <w:rFonts w:ascii="Calibri" w:eastAsia="Calibri" w:hAnsi="Calibri" w:cs="Calibri"/>
                <w:b/>
                <w:bCs/>
                <w:sz w:val="20"/>
                <w:szCs w:val="20"/>
                <w:lang w:eastAsia="it-IT"/>
              </w:rPr>
              <w:t>Eventuale]</w:t>
            </w:r>
            <w:r w:rsidRPr="003E5544">
              <w:rPr>
                <w:rFonts w:ascii="Calibri" w:eastAsia="Calibri" w:hAnsi="Calibri" w:cs="Calibri"/>
                <w:sz w:val="20"/>
                <w:szCs w:val="20"/>
                <w:lang w:eastAsia="it-IT"/>
              </w:rPr>
              <w:t xml:space="preserve">  </w:t>
            </w:r>
            <w:r w:rsidRPr="003E5544">
              <w:rPr>
                <w:rFonts w:ascii="Calibri" w:eastAsia="Calibri" w:hAnsi="Calibri" w:cs="Calibri"/>
                <w:b/>
                <w:bCs/>
                <w:sz w:val="20"/>
                <w:szCs w:val="20"/>
                <w:lang w:eastAsia="it-IT"/>
              </w:rPr>
              <w:t>DICHIARAZIONI</w:t>
            </w:r>
            <w:proofErr w:type="gramEnd"/>
            <w:r w:rsidRPr="003E5544">
              <w:rPr>
                <w:rFonts w:ascii="Calibri" w:eastAsia="Calibri" w:hAnsi="Calibri" w:cs="Calibri"/>
                <w:b/>
                <w:bCs/>
                <w:sz w:val="20"/>
                <w:szCs w:val="20"/>
                <w:lang w:eastAsia="it-IT"/>
              </w:rPr>
              <w:t xml:space="preserve"> RELATIVE ALLA PARTECIPAZIONE IN PIÙ FORME E ALL’UNICITÀ DI CENTRO DECISIONALE</w:t>
            </w:r>
          </w:p>
        </w:tc>
      </w:tr>
    </w:tbl>
    <w:p w14:paraId="003C248F" w14:textId="776644BC" w:rsidR="009318C6" w:rsidRPr="003E5544" w:rsidRDefault="00982631" w:rsidP="009A65F9">
      <w:pPr>
        <w:pStyle w:val="Paragrafoelenco"/>
        <w:spacing w:after="0" w:line="300" w:lineRule="exact"/>
        <w:jc w:val="both"/>
        <w:rPr>
          <w:rFonts w:ascii="Calibri" w:hAnsi="Calibri" w:cs="Calibri"/>
          <w:sz w:val="20"/>
          <w:szCs w:val="20"/>
          <w:lang w:eastAsia="it-IT"/>
        </w:rPr>
      </w:pPr>
      <w:r w:rsidRPr="003E5544">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E5544" w:rsidRDefault="009318C6" w:rsidP="00041D9C">
      <w:pPr>
        <w:spacing w:after="0" w:line="240" w:lineRule="auto"/>
        <w:jc w:val="center"/>
        <w:rPr>
          <w:rFonts w:ascii="Calibri" w:eastAsia="Calibri" w:hAnsi="Calibri" w:cs="Calibri"/>
          <w:b/>
          <w:i/>
          <w:sz w:val="20"/>
          <w:szCs w:val="20"/>
          <w:lang w:eastAsia="it-IT"/>
        </w:rPr>
      </w:pPr>
    </w:p>
    <w:p w14:paraId="3505CC07" w14:textId="77777777" w:rsidR="00B81595" w:rsidRPr="003E5544" w:rsidRDefault="00200F9B"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3E5544">
        <w:rPr>
          <w:rFonts w:ascii="Calibri" w:eastAsia="Times New Roman" w:hAnsi="Calibri" w:cs="Calibri"/>
          <w:bCs/>
          <w:i/>
          <w:sz w:val="20"/>
          <w:szCs w:val="20"/>
        </w:rPr>
        <w:t xml:space="preserve">(solo nel caso in cui si utilizzi il criterio di aggiudicazione dell’OEPV) </w:t>
      </w:r>
      <w:r w:rsidR="00470303" w:rsidRPr="003E5544">
        <w:rPr>
          <w:rFonts w:ascii="Calibri" w:eastAsia="Times New Roman" w:hAnsi="Calibri" w:cs="Calibri"/>
          <w:b/>
          <w:iCs/>
          <w:sz w:val="20"/>
          <w:szCs w:val="20"/>
        </w:rPr>
        <w:t>D</w:t>
      </w:r>
      <w:r w:rsidRPr="003E5544">
        <w:rPr>
          <w:rFonts w:ascii="Calibri" w:eastAsia="Times New Roman" w:hAnsi="Calibri" w:cs="Calibri"/>
          <w:b/>
          <w:iCs/>
          <w:sz w:val="20"/>
          <w:szCs w:val="20"/>
        </w:rPr>
        <w:t>I</w:t>
      </w:r>
      <w:r w:rsidR="00184306" w:rsidRPr="003E5544">
        <w:rPr>
          <w:rFonts w:ascii="Calibri" w:eastAsia="Times New Roman" w:hAnsi="Calibri" w:cs="Calibri"/>
          <w:b/>
          <w:iCs/>
          <w:sz w:val="20"/>
          <w:szCs w:val="20"/>
        </w:rPr>
        <w:t>CHIARA</w:t>
      </w:r>
      <w:r w:rsidR="00184306" w:rsidRPr="003E5544">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E5544" w:rsidRDefault="00F54CBE" w:rsidP="00B81595">
      <w:pPr>
        <w:pStyle w:val="Paragrafoelenco"/>
        <w:numPr>
          <w:ilvl w:val="0"/>
          <w:numId w:val="42"/>
        </w:numPr>
        <w:spacing w:before="60" w:after="60" w:line="276" w:lineRule="auto"/>
        <w:jc w:val="both"/>
        <w:rPr>
          <w:rFonts w:ascii="Calibri" w:eastAsia="Times New Roman" w:hAnsi="Calibri" w:cs="Calibri"/>
          <w:bCs/>
          <w:iCs/>
          <w:sz w:val="20"/>
          <w:szCs w:val="20"/>
        </w:rPr>
      </w:pPr>
      <w:r w:rsidRPr="003E5544">
        <w:rPr>
          <w:rFonts w:ascii="Calibri" w:eastAsia="Calibri" w:hAnsi="Calibri" w:cs="Calibri"/>
          <w:b/>
          <w:sz w:val="20"/>
          <w:szCs w:val="20"/>
          <w:lang w:eastAsia="it-IT"/>
        </w:rPr>
        <w:t xml:space="preserve">DICHIARA: </w:t>
      </w:r>
    </w:p>
    <w:p w14:paraId="0D5A3D9A" w14:textId="1DF6CF9D" w:rsidR="00F54CBE" w:rsidRPr="003E5544" w:rsidRDefault="00F54CBE" w:rsidP="009A65F9">
      <w:pPr>
        <w:spacing w:before="60" w:after="60" w:line="300" w:lineRule="exact"/>
        <w:ind w:left="851" w:hanging="284"/>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 non partecipare alla medesima gara contemporaneamente in forme diverse (individuale e associata; in più forme associate; in forma singola e quale consorziato esecutore di un consorzio);</w:t>
      </w:r>
    </w:p>
    <w:p w14:paraId="669CF8FB" w14:textId="661E6708" w:rsidR="00F54CBE" w:rsidRPr="003E5544" w:rsidRDefault="00F54CBE" w:rsidP="009A65F9">
      <w:pPr>
        <w:spacing w:after="0" w:line="300" w:lineRule="exact"/>
        <w:ind w:firstLine="708"/>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2F089372" w14:textId="208789B0" w:rsidR="00F54CBE" w:rsidRPr="003E5544" w:rsidRDefault="00F54CBE" w:rsidP="00F54CBE">
      <w:pPr>
        <w:spacing w:before="60" w:after="60" w:line="300" w:lineRule="exact"/>
        <w:ind w:left="851" w:hanging="284"/>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 partecipare alla medesima </w:t>
      </w:r>
      <w:proofErr w:type="gramStart"/>
      <w:r w:rsidRPr="003E5544">
        <w:rPr>
          <w:rFonts w:ascii="Calibri" w:eastAsia="Calibri" w:hAnsi="Calibri" w:cs="Calibri"/>
          <w:sz w:val="20"/>
          <w:szCs w:val="20"/>
          <w:lang w:eastAsia="it-IT"/>
        </w:rPr>
        <w:t>gara  in</w:t>
      </w:r>
      <w:proofErr w:type="gramEnd"/>
      <w:r w:rsidRPr="003E5544">
        <w:rPr>
          <w:rFonts w:ascii="Calibri" w:eastAsia="Calibri" w:hAnsi="Calibri" w:cs="Calibri"/>
          <w:sz w:val="20"/>
          <w:szCs w:val="20"/>
          <w:lang w:eastAsia="it-IT"/>
        </w:rPr>
        <w:t xml:space="preserve"> più di una forma, _____________________________ </w:t>
      </w:r>
      <w:r w:rsidRPr="003E5544">
        <w:rPr>
          <w:rFonts w:ascii="Calibri" w:eastAsia="Calibri" w:hAnsi="Calibri" w:cs="Calibri"/>
          <w:b/>
          <w:i/>
          <w:sz w:val="20"/>
          <w:szCs w:val="20"/>
          <w:lang w:eastAsia="it-IT"/>
        </w:rPr>
        <w:t xml:space="preserve">&lt;indicare quali&gt; </w:t>
      </w:r>
      <w:r w:rsidRPr="003E5544">
        <w:rPr>
          <w:rFonts w:ascii="Calibri" w:eastAsia="Calibri" w:hAnsi="Calibri"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3E5544" w:rsidRDefault="00F54CBE" w:rsidP="009A65F9">
      <w:pPr>
        <w:spacing w:before="60" w:after="60" w:line="300" w:lineRule="exact"/>
        <w:ind w:left="851" w:hanging="143"/>
        <w:jc w:val="both"/>
        <w:rPr>
          <w:rFonts w:ascii="Calibri" w:eastAsia="Calibri" w:hAnsi="Calibri" w:cs="Calibri"/>
          <w:bCs/>
          <w:sz w:val="20"/>
          <w:szCs w:val="20"/>
          <w:lang w:eastAsia="it-IT"/>
        </w:rPr>
      </w:pPr>
      <w:r w:rsidRPr="003E5544">
        <w:rPr>
          <w:rFonts w:ascii="Calibri" w:eastAsia="Calibri" w:hAnsi="Calibri" w:cs="Calibri"/>
          <w:bCs/>
          <w:sz w:val="20"/>
          <w:szCs w:val="20"/>
          <w:lang w:eastAsia="it-IT"/>
        </w:rPr>
        <w:t>(</w:t>
      </w:r>
      <w:r w:rsidRPr="003E5544">
        <w:rPr>
          <w:rFonts w:ascii="Calibri" w:eastAsia="Calibri" w:hAnsi="Calibri" w:cs="Calibri"/>
          <w:bCs/>
          <w:i/>
          <w:sz w:val="20"/>
          <w:szCs w:val="20"/>
          <w:lang w:eastAsia="it-IT"/>
        </w:rPr>
        <w:t>barrare la casella corrispondente alla modalità di trasmissione utilizzata</w:t>
      </w:r>
      <w:r w:rsidRPr="003E5544">
        <w:rPr>
          <w:rFonts w:ascii="Calibri" w:eastAsia="Calibri" w:hAnsi="Calibri" w:cs="Calibri"/>
          <w:bCs/>
          <w:sz w:val="20"/>
          <w:szCs w:val="20"/>
          <w:lang w:eastAsia="it-IT"/>
        </w:rPr>
        <w:t>):</w:t>
      </w:r>
    </w:p>
    <w:p w14:paraId="72AE1F5D" w14:textId="0AB9DBA4" w:rsidR="00F54CBE" w:rsidRPr="003E5544" w:rsidRDefault="00F54CBE" w:rsidP="00200F9B">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3E5544">
        <w:rPr>
          <w:rFonts w:ascii="Calibri" w:hAnsi="Calibri" w:cs="Calibri"/>
          <w:sz w:val="20"/>
          <w:szCs w:val="20"/>
        </w:rPr>
        <w:t xml:space="preserve"> </w:t>
      </w:r>
      <w:r w:rsidRPr="003E5544">
        <w:rPr>
          <w:rFonts w:ascii="Calibri" w:hAnsi="Calibri" w:cs="Calibri"/>
          <w:sz w:val="20"/>
          <w:szCs w:val="20"/>
        </w:rPr>
        <w:t xml:space="preserve">Allegazione nella busta amministrativa     </w:t>
      </w:r>
    </w:p>
    <w:p w14:paraId="1CF6310B" w14:textId="172BC69F" w:rsidR="00F54CBE" w:rsidRPr="003E5544" w:rsidRDefault="00F54CBE" w:rsidP="00F54CBE">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Caricamento nel FVOE</w:t>
      </w:r>
    </w:p>
    <w:p w14:paraId="152B27A0" w14:textId="77777777" w:rsidR="00E91A34" w:rsidRPr="003E5544" w:rsidRDefault="00E91A34" w:rsidP="00F54CBE">
      <w:pPr>
        <w:ind w:left="708" w:firstLine="186"/>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E91A34" w:rsidRPr="003E554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3E5544" w:rsidRDefault="00E91A34" w:rsidP="0063674A">
            <w:pPr>
              <w:pStyle w:val="Paragrafoelenco"/>
              <w:numPr>
                <w:ilvl w:val="0"/>
                <w:numId w:val="1"/>
              </w:numPr>
              <w:spacing w:after="0" w:line="240" w:lineRule="auto"/>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w:t>
            </w:r>
            <w:r w:rsidR="00EE26AE" w:rsidRPr="003E5544">
              <w:rPr>
                <w:rFonts w:ascii="Calibri" w:hAnsi="Calibri" w:cs="Calibri"/>
                <w:b/>
                <w:sz w:val="20"/>
                <w:szCs w:val="20"/>
              </w:rPr>
              <w:t>DICHIARAZIONI IN CASO DI AVVALIMENTO (DA RIPETERE PER CIASCUNA IMPRESA AUSILIARIA)</w:t>
            </w:r>
          </w:p>
        </w:tc>
      </w:tr>
    </w:tbl>
    <w:p w14:paraId="0F43C287" w14:textId="77777777" w:rsidR="001A5430" w:rsidRPr="003E5544" w:rsidRDefault="001A5430" w:rsidP="00513881">
      <w:pPr>
        <w:spacing w:after="0" w:line="240" w:lineRule="auto"/>
        <w:jc w:val="both"/>
        <w:rPr>
          <w:rFonts w:ascii="Calibri" w:hAnsi="Calibri" w:cs="Calibri"/>
          <w:b/>
          <w:color w:val="4472C4" w:themeColor="accent5"/>
          <w:sz w:val="20"/>
          <w:szCs w:val="20"/>
        </w:rPr>
      </w:pPr>
    </w:p>
    <w:p w14:paraId="1B1CF7B3" w14:textId="77777777" w:rsidR="00F54CBE" w:rsidRPr="003E5544" w:rsidRDefault="00F54CBE"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3E5544">
        <w:rPr>
          <w:rFonts w:ascii="Calibri" w:eastAsia="Calibri" w:hAnsi="Calibri" w:cs="Calibri"/>
          <w:b/>
          <w:sz w:val="20"/>
          <w:szCs w:val="20"/>
          <w:lang w:eastAsia="it-IT"/>
        </w:rPr>
        <w:t xml:space="preserve">DICHIARA </w:t>
      </w:r>
      <w:r w:rsidRPr="003E5544">
        <w:rPr>
          <w:rFonts w:ascii="Calibri" w:eastAsia="Calibri" w:hAnsi="Calibri" w:cs="Calibri"/>
          <w:bCs/>
          <w:sz w:val="20"/>
          <w:szCs w:val="20"/>
          <w:lang w:eastAsia="it-IT"/>
        </w:rPr>
        <w:t xml:space="preserve">di avvalersi dell’impresa ______________________ &lt;indicare impresa ausiliaria&gt; al fine di: </w:t>
      </w:r>
    </w:p>
    <w:p w14:paraId="41574686" w14:textId="10C074D9" w:rsidR="00F54CBE" w:rsidRPr="003E5544" w:rsidRDefault="001A5430" w:rsidP="00F54CBE">
      <w:pPr>
        <w:pStyle w:val="Numeroelenco"/>
        <w:numPr>
          <w:ilvl w:val="0"/>
          <w:numId w:val="0"/>
        </w:numPr>
        <w:suppressAutoHyphens w:val="0"/>
        <w:autoSpaceDE w:val="0"/>
        <w:autoSpaceDN w:val="0"/>
        <w:adjustRightInd w:val="0"/>
        <w:ind w:left="720"/>
        <w:rPr>
          <w:rFonts w:ascii="Calibri" w:eastAsia="Calibri" w:hAnsi="Calibri" w:cs="Calibri"/>
          <w:szCs w:val="20"/>
        </w:rPr>
      </w:pPr>
      <w:r w:rsidRPr="003E5544">
        <w:rPr>
          <w:rFonts w:ascii="Calibri" w:eastAsia="Calibri" w:hAnsi="Calibri" w:cs="Calibri"/>
          <w:szCs w:val="20"/>
        </w:rPr>
        <w:t>(</w:t>
      </w:r>
      <w:r w:rsidRPr="003E5544">
        <w:rPr>
          <w:rFonts w:ascii="Calibri" w:eastAsia="Calibri" w:hAnsi="Calibri" w:cs="Calibri"/>
          <w:i/>
          <w:iCs/>
          <w:szCs w:val="20"/>
        </w:rPr>
        <w:t>barrare la casella di interesse</w:t>
      </w:r>
      <w:r w:rsidRPr="003E5544">
        <w:rPr>
          <w:rFonts w:ascii="Calibri" w:eastAsia="Calibri" w:hAnsi="Calibri" w:cs="Calibri"/>
          <w:szCs w:val="20"/>
        </w:rPr>
        <w:t>)</w:t>
      </w:r>
    </w:p>
    <w:p w14:paraId="4F5FEED5" w14:textId="25AF06EB" w:rsidR="00F54CBE" w:rsidRPr="003E5544" w:rsidRDefault="00F54CBE" w:rsidP="00200F9B">
      <w:pPr>
        <w:spacing w:before="60" w:after="60" w:line="300" w:lineRule="exact"/>
        <w:ind w:left="567"/>
        <w:jc w:val="both"/>
        <w:rPr>
          <w:rFonts w:ascii="Calibri" w:eastAsia="Calibri" w:hAnsi="Calibri" w:cs="Calibri"/>
          <w:sz w:val="20"/>
          <w:szCs w:val="20"/>
          <w:lang w:eastAsia="it-IT"/>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dimostrare il possesso dei requisiti indicati nella sezione del DGUE relativa all’avvalimento e </w:t>
      </w:r>
      <w:r w:rsidRPr="003E5544">
        <w:rPr>
          <w:rFonts w:ascii="Calibri" w:eastAsia="Calibri" w:hAnsi="Calibri" w:cs="Calibri"/>
          <w:b/>
          <w:sz w:val="20"/>
          <w:szCs w:val="20"/>
          <w:lang w:eastAsia="it-IT"/>
        </w:rPr>
        <w:t>ALLEGA</w:t>
      </w:r>
      <w:r w:rsidRPr="003E5544">
        <w:rPr>
          <w:rFonts w:ascii="Calibri" w:eastAsia="Calibri" w:hAnsi="Calibri" w:cs="Calibri"/>
          <w:sz w:val="20"/>
          <w:szCs w:val="20"/>
          <w:lang w:eastAsia="it-IT"/>
        </w:rPr>
        <w:t xml:space="preserve"> il contratto di avvalimento </w:t>
      </w:r>
    </w:p>
    <w:p w14:paraId="58A40DBC" w14:textId="46A93552" w:rsidR="00F54CBE" w:rsidRPr="003E5544" w:rsidRDefault="00F54CBE" w:rsidP="00200F9B">
      <w:pPr>
        <w:spacing w:before="60" w:after="60" w:line="300" w:lineRule="exact"/>
        <w:ind w:left="567"/>
        <w:jc w:val="both"/>
        <w:rPr>
          <w:rFonts w:ascii="Calibri" w:eastAsia="Calibri" w:hAnsi="Calibri" w:cs="Calibri"/>
          <w:sz w:val="20"/>
          <w:szCs w:val="20"/>
          <w:lang w:eastAsia="it-IT"/>
        </w:rPr>
      </w:pPr>
      <w:r w:rsidRPr="003E5544">
        <w:rPr>
          <w:rFonts w:ascii="Calibri" w:eastAsia="Calibri" w:hAnsi="Calibri" w:cs="Calibri"/>
          <w:sz w:val="20"/>
          <w:szCs w:val="20"/>
          <w:lang w:eastAsia="it-IT"/>
        </w:rPr>
        <w:t xml:space="preserve">e/o </w:t>
      </w:r>
    </w:p>
    <w:p w14:paraId="75FA8359" w14:textId="646F5D5C" w:rsidR="006553C6" w:rsidRPr="003E5544" w:rsidRDefault="00F54CBE" w:rsidP="009A65F9">
      <w:pPr>
        <w:spacing w:before="60" w:after="60" w:line="300" w:lineRule="exact"/>
        <w:ind w:left="567"/>
        <w:jc w:val="both"/>
        <w:rPr>
          <w:rFonts w:ascii="Calibri" w:eastAsia="Times New Roman" w:hAnsi="Calibri" w:cs="Calibri"/>
          <w:bCs/>
          <w:i/>
          <w:iCs/>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 xml:space="preserve"> migliorare l’offerta</w:t>
      </w:r>
      <w:r w:rsidR="006553C6" w:rsidRPr="003E5544">
        <w:rPr>
          <w:rFonts w:ascii="Calibri" w:eastAsia="Times New Roman" w:hAnsi="Calibri" w:cs="Calibri"/>
          <w:bCs/>
          <w:i/>
          <w:iCs/>
          <w:sz w:val="20"/>
          <w:szCs w:val="20"/>
        </w:rPr>
        <w:t xml:space="preserve"> (Nel caso di avvalimento finalizzato anche o solo al miglioramento dell’offerta, il contratto di avvalimento è presentato nell’offerta tecnica.)</w:t>
      </w:r>
    </w:p>
    <w:p w14:paraId="110FDA8C" w14:textId="77777777" w:rsidR="00EE26AE" w:rsidRPr="003E5544" w:rsidRDefault="00EE26AE" w:rsidP="009A65F9">
      <w:pPr>
        <w:spacing w:before="60" w:after="60" w:line="300" w:lineRule="exact"/>
        <w:ind w:left="567"/>
        <w:jc w:val="both"/>
        <w:rPr>
          <w:rFonts w:ascii="Calibri" w:eastAsia="Times New Roman" w:hAnsi="Calibri" w:cs="Calibri"/>
          <w:bCs/>
          <w:i/>
          <w:iCs/>
          <w:sz w:val="20"/>
          <w:szCs w:val="20"/>
        </w:rPr>
      </w:pPr>
    </w:p>
    <w:tbl>
      <w:tblPr>
        <w:tblStyle w:val="Grigliatabella"/>
        <w:tblW w:w="0" w:type="auto"/>
        <w:tblLook w:val="04A0" w:firstRow="1" w:lastRow="0" w:firstColumn="1" w:lastColumn="0" w:noHBand="0" w:noVBand="1"/>
      </w:tblPr>
      <w:tblGrid>
        <w:gridCol w:w="9486"/>
      </w:tblGrid>
      <w:tr w:rsidR="00EE26AE" w:rsidRPr="003E5544"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3E5544" w:rsidRDefault="00EE26AE" w:rsidP="0063674A">
            <w:pPr>
              <w:pStyle w:val="Paragrafoelenco"/>
              <w:numPr>
                <w:ilvl w:val="0"/>
                <w:numId w:val="1"/>
              </w:numPr>
              <w:spacing w:after="0" w:line="240" w:lineRule="auto"/>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DICHIARAZIONI IN CASO DI ADOZIONE DI MISURE DI SELF-CLEANING</w:t>
            </w:r>
          </w:p>
        </w:tc>
      </w:tr>
    </w:tbl>
    <w:p w14:paraId="729D9C94" w14:textId="77777777" w:rsidR="001A5430" w:rsidRPr="003E5544" w:rsidRDefault="001A5430" w:rsidP="009A65F9">
      <w:pPr>
        <w:spacing w:before="60" w:after="60" w:line="300" w:lineRule="exact"/>
        <w:jc w:val="both"/>
        <w:rPr>
          <w:rFonts w:ascii="Calibri" w:eastAsia="Times New Roman" w:hAnsi="Calibri" w:cs="Calibri"/>
          <w:b/>
          <w:sz w:val="20"/>
          <w:szCs w:val="20"/>
        </w:rPr>
      </w:pPr>
    </w:p>
    <w:p w14:paraId="7331677E" w14:textId="6FEC05C1" w:rsidR="001A5430" w:rsidRPr="003E5544" w:rsidRDefault="001A5430" w:rsidP="009A65F9">
      <w:pPr>
        <w:jc w:val="both"/>
        <w:rPr>
          <w:rFonts w:ascii="Calibri" w:hAnsi="Calibri" w:cs="Calibri"/>
          <w:i/>
          <w:sz w:val="20"/>
          <w:szCs w:val="20"/>
          <w:u w:val="single"/>
        </w:rPr>
      </w:pPr>
      <w:r w:rsidRPr="003E5544">
        <w:rPr>
          <w:rFonts w:ascii="Calibri" w:hAnsi="Calibri" w:cs="Calibri"/>
          <w:b/>
          <w:sz w:val="20"/>
          <w:szCs w:val="20"/>
        </w:rPr>
        <w:lastRenderedPageBreak/>
        <w:t xml:space="preserve">TRASMETTE </w:t>
      </w:r>
      <w:r w:rsidRPr="003E5544">
        <w:rPr>
          <w:rFonts w:ascii="Calibri" w:hAnsi="Calibri" w:cs="Calibri"/>
          <w:sz w:val="20"/>
          <w:szCs w:val="20"/>
        </w:rPr>
        <w:t xml:space="preserve">la relazione che illustra le misure di self </w:t>
      </w:r>
      <w:proofErr w:type="spellStart"/>
      <w:r w:rsidRPr="003E5544">
        <w:rPr>
          <w:rFonts w:ascii="Calibri" w:hAnsi="Calibri" w:cs="Calibri"/>
          <w:sz w:val="20"/>
          <w:szCs w:val="20"/>
        </w:rPr>
        <w:t>cleaning</w:t>
      </w:r>
      <w:proofErr w:type="spellEnd"/>
      <w:r w:rsidRPr="003E5544">
        <w:rPr>
          <w:rFonts w:ascii="Calibri" w:hAnsi="Calibri" w:cs="Calibri"/>
          <w:sz w:val="20"/>
          <w:szCs w:val="20"/>
        </w:rPr>
        <w:t xml:space="preserve"> adottate in relazione alle cause di esclusione verificatesi prima della partecipazione con la seguente modalità </w:t>
      </w:r>
      <w:r w:rsidRPr="003E5544">
        <w:rPr>
          <w:rFonts w:ascii="Calibri" w:hAnsi="Calibri" w:cs="Calibri"/>
          <w:i/>
          <w:sz w:val="20"/>
          <w:szCs w:val="20"/>
        </w:rPr>
        <w:t>(barrare la casella corrispondente alla modalità di trasmissione utilizzata):</w:t>
      </w:r>
    </w:p>
    <w:p w14:paraId="71924C23" w14:textId="768CBC25" w:rsidR="001A5430" w:rsidRPr="003E5544" w:rsidRDefault="001A5430" w:rsidP="009A65F9">
      <w:pPr>
        <w:ind w:firstLine="709"/>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Allegazione nella busta amministrativa                </w:t>
      </w: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Caricamento nel FVOE</w:t>
      </w:r>
    </w:p>
    <w:p w14:paraId="147FDC7E" w14:textId="77777777" w:rsidR="001A5430" w:rsidRPr="003E5544" w:rsidRDefault="001A5430" w:rsidP="001A5430">
      <w:pPr>
        <w:pStyle w:val="Paragrafoelenco"/>
        <w:ind w:left="284"/>
        <w:jc w:val="both"/>
        <w:rPr>
          <w:rFonts w:ascii="Calibri" w:hAnsi="Calibri" w:cs="Calibri"/>
          <w:bCs/>
          <w:i/>
          <w:iCs/>
          <w:sz w:val="20"/>
          <w:szCs w:val="20"/>
        </w:rPr>
      </w:pPr>
      <w:r w:rsidRPr="003E5544">
        <w:rPr>
          <w:rFonts w:ascii="Calibri" w:hAnsi="Calibri" w:cs="Calibri"/>
          <w:bCs/>
          <w:i/>
          <w:iCs/>
          <w:sz w:val="20"/>
          <w:szCs w:val="20"/>
        </w:rPr>
        <w:t xml:space="preserve">in alternativa, </w:t>
      </w:r>
    </w:p>
    <w:p w14:paraId="083A9855" w14:textId="77777777" w:rsidR="001A5430" w:rsidRPr="003E5544" w:rsidRDefault="001A5430" w:rsidP="001A5430">
      <w:pPr>
        <w:pStyle w:val="Paragrafoelenco"/>
        <w:ind w:left="284"/>
        <w:jc w:val="both"/>
        <w:rPr>
          <w:rFonts w:ascii="Calibri" w:hAnsi="Calibri" w:cs="Calibri"/>
          <w:sz w:val="20"/>
          <w:szCs w:val="20"/>
          <w:highlight w:val="yellow"/>
        </w:rPr>
      </w:pPr>
    </w:p>
    <w:p w14:paraId="4AF29E17" w14:textId="77777777" w:rsidR="001A5430" w:rsidRPr="003E5544" w:rsidRDefault="001A5430" w:rsidP="009A65F9">
      <w:pPr>
        <w:pStyle w:val="Paragrafoelenco"/>
        <w:numPr>
          <w:ilvl w:val="0"/>
          <w:numId w:val="2"/>
        </w:numPr>
        <w:spacing w:before="60" w:after="60" w:line="276" w:lineRule="auto"/>
        <w:ind w:left="567"/>
        <w:jc w:val="both"/>
        <w:rPr>
          <w:rFonts w:ascii="Calibri" w:eastAsia="Calibri" w:hAnsi="Calibri" w:cs="Calibri"/>
          <w:bCs/>
          <w:sz w:val="20"/>
          <w:szCs w:val="20"/>
          <w:lang w:eastAsia="it-IT"/>
        </w:rPr>
      </w:pPr>
      <w:r w:rsidRPr="003E5544">
        <w:rPr>
          <w:rFonts w:ascii="Calibri" w:hAnsi="Calibri" w:cs="Calibri"/>
          <w:b/>
          <w:sz w:val="20"/>
          <w:szCs w:val="20"/>
        </w:rPr>
        <w:t xml:space="preserve">DICHIARA </w:t>
      </w:r>
      <w:r w:rsidRPr="003E5544">
        <w:rPr>
          <w:rFonts w:ascii="Calibri" w:eastAsia="Calibri" w:hAnsi="Calibri" w:cs="Calibri"/>
          <w:bCs/>
          <w:sz w:val="20"/>
          <w:szCs w:val="20"/>
          <w:lang w:eastAsia="it-IT"/>
        </w:rPr>
        <w:t xml:space="preserve">che è stato impossibilitato </w:t>
      </w:r>
      <w:proofErr w:type="gramStart"/>
      <w:r w:rsidRPr="003E5544">
        <w:rPr>
          <w:rFonts w:ascii="Calibri" w:eastAsia="Calibri" w:hAnsi="Calibri" w:cs="Calibri"/>
          <w:bCs/>
          <w:sz w:val="20"/>
          <w:szCs w:val="20"/>
          <w:lang w:eastAsia="it-IT"/>
        </w:rPr>
        <w:t>ad</w:t>
      </w:r>
      <w:proofErr w:type="gramEnd"/>
      <w:r w:rsidRPr="003E5544">
        <w:rPr>
          <w:rFonts w:ascii="Calibri" w:eastAsia="Calibri" w:hAnsi="Calibri" w:cs="Calibri"/>
          <w:bCs/>
          <w:sz w:val="20"/>
          <w:szCs w:val="20"/>
          <w:lang w:eastAsia="it-IT"/>
        </w:rPr>
        <w:t xml:space="preserve"> adottare misure di self </w:t>
      </w:r>
      <w:proofErr w:type="spellStart"/>
      <w:r w:rsidRPr="003E5544">
        <w:rPr>
          <w:rFonts w:ascii="Calibri" w:eastAsia="Calibri" w:hAnsi="Calibri" w:cs="Calibri"/>
          <w:bCs/>
          <w:sz w:val="20"/>
          <w:szCs w:val="20"/>
          <w:lang w:eastAsia="it-IT"/>
        </w:rPr>
        <w:t>cleaning</w:t>
      </w:r>
      <w:proofErr w:type="spellEnd"/>
      <w:r w:rsidRPr="003E5544">
        <w:rPr>
          <w:rFonts w:ascii="Calibri" w:eastAsia="Calibri" w:hAnsi="Calibri" w:cs="Calibri"/>
          <w:bCs/>
          <w:sz w:val="20"/>
          <w:szCs w:val="20"/>
          <w:lang w:eastAsia="it-IT"/>
        </w:rPr>
        <w:t xml:space="preserve"> per i seguenti motivi ……………………………. [indicare le motivazioni …………………] e si impegna </w:t>
      </w:r>
      <w:proofErr w:type="gramStart"/>
      <w:r w:rsidRPr="003E5544">
        <w:rPr>
          <w:rFonts w:ascii="Calibri" w:eastAsia="Calibri" w:hAnsi="Calibri" w:cs="Calibri"/>
          <w:bCs/>
          <w:sz w:val="20"/>
          <w:szCs w:val="20"/>
          <w:lang w:eastAsia="it-IT"/>
        </w:rPr>
        <w:t>ad</w:t>
      </w:r>
      <w:proofErr w:type="gramEnd"/>
      <w:r w:rsidRPr="003E5544">
        <w:rPr>
          <w:rFonts w:ascii="Calibri" w:eastAsia="Calibri" w:hAnsi="Calibri" w:cs="Calibri"/>
          <w:bCs/>
          <w:sz w:val="20"/>
          <w:szCs w:val="20"/>
          <w:lang w:eastAsia="it-IT"/>
        </w:rPr>
        <w:t xml:space="preserve"> adottare misure idonee e a comunicare le stesse tempestivamente e comunque prima dell’aggiudicazione.</w:t>
      </w:r>
    </w:p>
    <w:p w14:paraId="2BF8E8DE" w14:textId="77777777" w:rsidR="00EE26AE" w:rsidRPr="003E5544" w:rsidRDefault="00EE26AE" w:rsidP="00EE26AE">
      <w:pPr>
        <w:pStyle w:val="Paragrafoelenco"/>
        <w:spacing w:before="60" w:after="60" w:line="276" w:lineRule="auto"/>
        <w:ind w:left="567"/>
        <w:jc w:val="both"/>
        <w:rPr>
          <w:rFonts w:ascii="Calibri" w:eastAsia="Calibri" w:hAnsi="Calibri" w:cs="Calibri"/>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3E5544"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3E5544" w:rsidRDefault="00EE26AE" w:rsidP="0063674A">
            <w:pPr>
              <w:pStyle w:val="Paragrafoelenco"/>
              <w:numPr>
                <w:ilvl w:val="0"/>
                <w:numId w:val="1"/>
              </w:numPr>
              <w:jc w:val="both"/>
              <w:rPr>
                <w:rFonts w:ascii="Calibri" w:hAnsi="Calibri" w:cs="Calibri"/>
                <w:b/>
                <w:sz w:val="20"/>
                <w:szCs w:val="20"/>
              </w:rPr>
            </w:pPr>
            <w:r w:rsidRPr="003E5544">
              <w:rPr>
                <w:rFonts w:ascii="Calibri" w:hAnsi="Calibri" w:cs="Calibri"/>
                <w:b/>
                <w:sz w:val="20"/>
                <w:szCs w:val="20"/>
              </w:rPr>
              <w:t xml:space="preserve">[Eventuale] DICHIARAZIONI IN CASO DI SOTTOPOSIZIONE A CONCORDATO PREVENTIVO CON CONTINUITÀ AZIENDALE </w:t>
            </w:r>
          </w:p>
        </w:tc>
      </w:tr>
    </w:tbl>
    <w:p w14:paraId="4F38BCF1" w14:textId="77777777" w:rsidR="001A5430" w:rsidRPr="003E5544" w:rsidRDefault="001A5430" w:rsidP="00513881">
      <w:pPr>
        <w:spacing w:after="0" w:line="240" w:lineRule="auto"/>
        <w:jc w:val="both"/>
        <w:rPr>
          <w:rFonts w:ascii="Calibri" w:hAnsi="Calibri" w:cs="Calibri"/>
          <w:b/>
          <w:color w:val="4472C4" w:themeColor="accent5"/>
          <w:sz w:val="20"/>
          <w:szCs w:val="20"/>
        </w:rPr>
      </w:pPr>
    </w:p>
    <w:p w14:paraId="609F66BF" w14:textId="77777777" w:rsidR="006553C6" w:rsidRPr="003E5544" w:rsidRDefault="001A5430" w:rsidP="006553C6">
      <w:pPr>
        <w:pStyle w:val="Paragrafoelenco"/>
        <w:numPr>
          <w:ilvl w:val="0"/>
          <w:numId w:val="29"/>
        </w:numPr>
        <w:jc w:val="both"/>
        <w:rPr>
          <w:rFonts w:ascii="Calibri" w:hAnsi="Calibri" w:cs="Calibri"/>
          <w:i/>
          <w:sz w:val="20"/>
          <w:szCs w:val="20"/>
        </w:rPr>
      </w:pPr>
      <w:r w:rsidRPr="003E5544">
        <w:rPr>
          <w:rFonts w:ascii="Calibri" w:hAnsi="Calibri" w:cs="Calibri"/>
          <w:b/>
          <w:sz w:val="20"/>
          <w:szCs w:val="20"/>
        </w:rPr>
        <w:t>DICHIARA</w:t>
      </w:r>
      <w:r w:rsidR="006553C6" w:rsidRPr="003E5544">
        <w:rPr>
          <w:rFonts w:ascii="Calibri" w:hAnsi="Calibri" w:cs="Calibri"/>
          <w:b/>
          <w:sz w:val="20"/>
          <w:szCs w:val="20"/>
        </w:rPr>
        <w:t>:</w:t>
      </w:r>
    </w:p>
    <w:p w14:paraId="55E0F51B" w14:textId="40E6F4BC" w:rsidR="001A5430" w:rsidRPr="003E5544" w:rsidRDefault="006553C6" w:rsidP="009A65F9">
      <w:pPr>
        <w:ind w:left="426"/>
        <w:jc w:val="both"/>
        <w:rPr>
          <w:rFonts w:ascii="Calibri" w:hAnsi="Calibri" w:cs="Calibri"/>
          <w:i/>
          <w:sz w:val="20"/>
          <w:szCs w:val="20"/>
        </w:rPr>
      </w:pPr>
      <w:r w:rsidRPr="003E5544">
        <w:rPr>
          <w:rFonts w:ascii="Calibri" w:hAnsi="Calibri" w:cs="Calibri"/>
          <w:b/>
          <w:sz w:val="20"/>
          <w:szCs w:val="20"/>
        </w:rPr>
        <w:t xml:space="preserve">- </w:t>
      </w:r>
      <w:r w:rsidR="001A5430" w:rsidRPr="003E5544">
        <w:rPr>
          <w:rFonts w:ascii="Calibri" w:hAnsi="Calibri" w:cs="Calibri"/>
          <w:sz w:val="20"/>
          <w:szCs w:val="20"/>
        </w:rPr>
        <w:t>che il provvedimento di ammissione al concordato è stato emesso il ……………. da ………………………………………………………………………………………………………</w:t>
      </w:r>
      <w:r w:rsidR="00AD2BBA" w:rsidRPr="003E5544">
        <w:rPr>
          <w:rFonts w:ascii="Calibri" w:hAnsi="Calibri" w:cs="Calibri"/>
          <w:sz w:val="20"/>
          <w:szCs w:val="20"/>
        </w:rPr>
        <w:t>;</w:t>
      </w:r>
    </w:p>
    <w:p w14:paraId="3227F09D" w14:textId="7747947B" w:rsidR="001A5430" w:rsidRPr="003E5544" w:rsidRDefault="006553C6" w:rsidP="009A65F9">
      <w:pPr>
        <w:ind w:left="426"/>
        <w:jc w:val="both"/>
        <w:rPr>
          <w:rFonts w:ascii="Calibri" w:hAnsi="Calibri" w:cs="Calibri"/>
          <w:sz w:val="20"/>
          <w:szCs w:val="20"/>
        </w:rPr>
      </w:pPr>
      <w:r w:rsidRPr="003E5544">
        <w:rPr>
          <w:rFonts w:ascii="Calibri" w:hAnsi="Calibri" w:cs="Calibri"/>
          <w:b/>
          <w:sz w:val="20"/>
          <w:szCs w:val="20"/>
        </w:rPr>
        <w:t xml:space="preserve">- </w:t>
      </w:r>
      <w:r w:rsidR="001A5430" w:rsidRPr="003E5544">
        <w:rPr>
          <w:rFonts w:ascii="Calibri" w:hAnsi="Calibri" w:cs="Calibri"/>
          <w:sz w:val="20"/>
          <w:szCs w:val="20"/>
        </w:rPr>
        <w:t>che il provvedimento di autorizzazione a partecipare alle gare è stato emesso il ……………. da ………………………………………………………………………</w:t>
      </w:r>
      <w:r w:rsidR="00AD2BBA" w:rsidRPr="003E5544">
        <w:rPr>
          <w:rFonts w:ascii="Calibri" w:hAnsi="Calibri" w:cs="Calibri"/>
          <w:sz w:val="20"/>
          <w:szCs w:val="20"/>
        </w:rPr>
        <w:t>;</w:t>
      </w:r>
    </w:p>
    <w:p w14:paraId="41468EC7" w14:textId="4D343B8E" w:rsidR="001A5430" w:rsidRPr="003E5544" w:rsidRDefault="005B0AF1" w:rsidP="009A65F9">
      <w:pPr>
        <w:pStyle w:val="Paragrafoelenco"/>
        <w:ind w:left="360"/>
        <w:jc w:val="both"/>
        <w:rPr>
          <w:rFonts w:ascii="Calibri" w:hAnsi="Calibri" w:cs="Calibri"/>
          <w:i/>
          <w:sz w:val="20"/>
          <w:szCs w:val="20"/>
        </w:rPr>
      </w:pPr>
      <w:r w:rsidRPr="003E5544">
        <w:rPr>
          <w:rFonts w:ascii="Calibri" w:hAnsi="Calibri" w:cs="Calibri"/>
          <w:i/>
          <w:sz w:val="20"/>
          <w:szCs w:val="20"/>
        </w:rPr>
        <w:t xml:space="preserve">- </w:t>
      </w:r>
      <w:r w:rsidR="006553C6" w:rsidRPr="003E5544">
        <w:rPr>
          <w:rFonts w:ascii="Calibri" w:hAnsi="Calibri" w:cs="Calibri"/>
          <w:i/>
          <w:sz w:val="20"/>
          <w:szCs w:val="20"/>
        </w:rPr>
        <w:t>(solo in caso di raggruppamento)</w:t>
      </w:r>
      <w:r w:rsidR="006553C6" w:rsidRPr="003E5544">
        <w:rPr>
          <w:rFonts w:ascii="Calibri" w:hAnsi="Calibri" w:cs="Calibri"/>
          <w:sz w:val="20"/>
          <w:szCs w:val="20"/>
        </w:rPr>
        <w:t xml:space="preserve"> che le altre imprese aderenti al raggruppamento non sono assoggettate ad una procedura concorsuale, ai sensi dell’articolo 95, commi 4 e 5, del decreto legislativo n. 14/2019</w:t>
      </w:r>
      <w:r w:rsidR="00AD2BBA" w:rsidRPr="003E5544">
        <w:rPr>
          <w:rFonts w:ascii="Calibri" w:hAnsi="Calibri" w:cs="Calibri"/>
          <w:sz w:val="20"/>
          <w:szCs w:val="20"/>
        </w:rPr>
        <w:t>.</w:t>
      </w:r>
    </w:p>
    <w:p w14:paraId="79783188" w14:textId="6B0A061F" w:rsidR="0063674A" w:rsidRPr="003E5544" w:rsidRDefault="001A5430" w:rsidP="00987771">
      <w:pPr>
        <w:jc w:val="both"/>
        <w:rPr>
          <w:rFonts w:ascii="Calibri" w:hAnsi="Calibri" w:cs="Calibri"/>
          <w:b/>
          <w:color w:val="4472C4" w:themeColor="accent5"/>
          <w:sz w:val="20"/>
          <w:szCs w:val="20"/>
        </w:rPr>
      </w:pPr>
      <w:r w:rsidRPr="003E5544">
        <w:rPr>
          <w:rFonts w:ascii="Calibri" w:hAnsi="Calibri" w:cs="Calibri"/>
          <w:b/>
          <w:sz w:val="20"/>
          <w:szCs w:val="20"/>
        </w:rPr>
        <w:t>ALLEGA</w:t>
      </w:r>
      <w:r w:rsidRPr="003E5544">
        <w:rPr>
          <w:rFonts w:ascii="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rsidRPr="003E5544"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3E5544" w:rsidRDefault="0063674A"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w:t>
            </w:r>
            <w:proofErr w:type="gramStart"/>
            <w:r w:rsidRPr="003E5544">
              <w:rPr>
                <w:rFonts w:ascii="Calibri" w:hAnsi="Calibri" w:cs="Calibri"/>
                <w:b/>
                <w:sz w:val="20"/>
                <w:szCs w:val="20"/>
              </w:rPr>
              <w:t>Eventuale ]</w:t>
            </w:r>
            <w:proofErr w:type="gramEnd"/>
            <w:r w:rsidRPr="003E5544">
              <w:rPr>
                <w:rFonts w:ascii="Calibri" w:hAnsi="Calibri" w:cs="Calibri"/>
                <w:b/>
                <w:sz w:val="20"/>
                <w:szCs w:val="20"/>
              </w:rPr>
              <w:t xml:space="preserve"> DICHIARAZIONI IN CASO DI SOTTOPOSIZIONE A SEQUESTRO/CONFISCA</w:t>
            </w:r>
          </w:p>
        </w:tc>
      </w:tr>
    </w:tbl>
    <w:p w14:paraId="3EA9F911" w14:textId="77777777" w:rsidR="001A5430" w:rsidRPr="003E5544" w:rsidRDefault="001A5430" w:rsidP="0063674A">
      <w:pPr>
        <w:pStyle w:val="Paragrafoelenco"/>
        <w:spacing w:after="0" w:line="240" w:lineRule="auto"/>
        <w:ind w:left="0"/>
        <w:jc w:val="both"/>
        <w:rPr>
          <w:rFonts w:ascii="Calibri" w:hAnsi="Calibri" w:cs="Calibri"/>
          <w:i/>
          <w:sz w:val="20"/>
          <w:szCs w:val="20"/>
        </w:rPr>
      </w:pPr>
      <w:r w:rsidRPr="003E5544">
        <w:rPr>
          <w:rFonts w:ascii="Calibri" w:hAnsi="Calibri" w:cs="Calibri"/>
          <w:i/>
          <w:sz w:val="20"/>
          <w:szCs w:val="20"/>
        </w:rPr>
        <w:t>(In caso di</w:t>
      </w:r>
      <w:r w:rsidRPr="003E5544">
        <w:rPr>
          <w:rFonts w:ascii="Calibri" w:hAnsi="Calibri" w:cs="Calibri"/>
          <w:b/>
          <w:i/>
          <w:sz w:val="20"/>
          <w:szCs w:val="20"/>
        </w:rPr>
        <w:t xml:space="preserve"> </w:t>
      </w:r>
      <w:r w:rsidRPr="003E5544">
        <w:rPr>
          <w:rFonts w:ascii="Calibri" w:hAnsi="Calibri" w:cs="Calibri"/>
          <w:i/>
          <w:sz w:val="20"/>
          <w:szCs w:val="20"/>
        </w:rPr>
        <w:t xml:space="preserve">Sottoposizione a sequestro o confisca ai sensi dell'articolo 240-bis del </w:t>
      </w:r>
      <w:proofErr w:type="gramStart"/>
      <w:r w:rsidRPr="003E5544">
        <w:rPr>
          <w:rFonts w:ascii="Calibri" w:hAnsi="Calibri" w:cs="Calibri"/>
          <w:i/>
          <w:sz w:val="20"/>
          <w:szCs w:val="20"/>
        </w:rPr>
        <w:t>codice penale</w:t>
      </w:r>
      <w:proofErr w:type="gramEnd"/>
      <w:r w:rsidRPr="003E5544">
        <w:rPr>
          <w:rFonts w:ascii="Calibri" w:hAnsi="Calibri" w:cs="Calibri"/>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3E5544" w:rsidRDefault="001A5430" w:rsidP="001A5430">
      <w:pPr>
        <w:pStyle w:val="Paragrafoelenco"/>
        <w:ind w:left="0"/>
        <w:jc w:val="both"/>
        <w:rPr>
          <w:rFonts w:ascii="Calibri" w:hAnsi="Calibri" w:cs="Calibri"/>
          <w:i/>
          <w:sz w:val="20"/>
          <w:szCs w:val="20"/>
        </w:rPr>
      </w:pPr>
    </w:p>
    <w:p w14:paraId="2E1910E3" w14:textId="32150346" w:rsidR="001A5430" w:rsidRPr="003E5544" w:rsidRDefault="001A5430" w:rsidP="009A65F9">
      <w:pPr>
        <w:pStyle w:val="Paragrafoelenco"/>
        <w:numPr>
          <w:ilvl w:val="0"/>
          <w:numId w:val="29"/>
        </w:numPr>
        <w:jc w:val="both"/>
        <w:rPr>
          <w:rFonts w:ascii="Calibri" w:hAnsi="Calibri" w:cs="Calibri"/>
          <w:bCs/>
          <w:sz w:val="20"/>
          <w:szCs w:val="20"/>
        </w:rPr>
      </w:pPr>
      <w:r w:rsidRPr="003E5544">
        <w:rPr>
          <w:rFonts w:ascii="Calibri" w:hAnsi="Calibri" w:cs="Calibri"/>
          <w:b/>
          <w:sz w:val="20"/>
          <w:szCs w:val="20"/>
        </w:rPr>
        <w:t xml:space="preserve">DICHIARA </w:t>
      </w:r>
      <w:r w:rsidRPr="003E5544">
        <w:rPr>
          <w:rFonts w:ascii="Calibri" w:hAnsi="Calibri" w:cs="Calibri"/>
          <w:bCs/>
          <w:sz w:val="20"/>
          <w:szCs w:val="20"/>
        </w:rPr>
        <w:t xml:space="preserve">che è stato emesso il provvedimento …. (indicare il tipo di provvedimento … Sottoposizione a sequestro o confisca ai sensi dell'articolo 240-bis del </w:t>
      </w:r>
      <w:proofErr w:type="gramStart"/>
      <w:r w:rsidRPr="003E5544">
        <w:rPr>
          <w:rFonts w:ascii="Calibri" w:hAnsi="Calibri" w:cs="Calibri"/>
          <w:bCs/>
          <w:sz w:val="20"/>
          <w:szCs w:val="20"/>
        </w:rPr>
        <w:t>codice penale</w:t>
      </w:r>
      <w:proofErr w:type="gramEnd"/>
      <w:r w:rsidRPr="003E5544">
        <w:rPr>
          <w:rFonts w:ascii="Calibri" w:hAnsi="Calibri" w:cs="Calibri"/>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Pr="003E5544" w:rsidRDefault="001A5430" w:rsidP="00513881">
      <w:pPr>
        <w:spacing w:after="0" w:line="240" w:lineRule="auto"/>
        <w:jc w:val="both"/>
        <w:rPr>
          <w:rFonts w:ascii="Calibri" w:hAnsi="Calibri" w:cs="Calibri"/>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3E5544"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3E5544" w:rsidRDefault="0063674A" w:rsidP="0063674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3E5544" w:rsidRDefault="007927C8" w:rsidP="007927C8">
      <w:pPr>
        <w:pStyle w:val="Paragrafoelenco"/>
        <w:ind w:left="0"/>
        <w:jc w:val="both"/>
        <w:rPr>
          <w:rFonts w:ascii="Calibri" w:hAnsi="Calibri" w:cs="Calibri"/>
          <w:sz w:val="20"/>
          <w:szCs w:val="20"/>
        </w:rPr>
      </w:pPr>
    </w:p>
    <w:p w14:paraId="038FDEEF" w14:textId="3B9E5C05" w:rsidR="007927C8" w:rsidRPr="003E5544" w:rsidRDefault="007927C8" w:rsidP="009A65F9">
      <w:pPr>
        <w:pStyle w:val="Paragrafoelenco"/>
        <w:numPr>
          <w:ilvl w:val="0"/>
          <w:numId w:val="29"/>
        </w:numPr>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w:t>
      </w:r>
    </w:p>
    <w:p w14:paraId="41681C24" w14:textId="5CA22EBB" w:rsidR="007927C8" w:rsidRPr="003E5544" w:rsidRDefault="007927C8" w:rsidP="007927C8">
      <w:pPr>
        <w:ind w:left="64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Pr="003E5544">
        <w:rPr>
          <w:rFonts w:ascii="Calibri" w:hAnsi="Calibri" w:cs="Calibri"/>
          <w:sz w:val="20"/>
          <w:szCs w:val="20"/>
        </w:rPr>
        <w:t>di essere iscritto nell’elenco dei fornitori, prestatori di servizi non soggetti a tentativo di infiltrazione mafiosa (c.d. White List) della Prefettura di ………………</w:t>
      </w:r>
      <w:r w:rsidR="00AD2BBA" w:rsidRPr="003E5544">
        <w:rPr>
          <w:rFonts w:ascii="Calibri" w:hAnsi="Calibri" w:cs="Calibri"/>
          <w:sz w:val="20"/>
          <w:szCs w:val="20"/>
        </w:rPr>
        <w:t>;</w:t>
      </w:r>
    </w:p>
    <w:p w14:paraId="520C5616" w14:textId="77777777" w:rsidR="007927C8" w:rsidRPr="003E5544" w:rsidRDefault="007927C8" w:rsidP="007927C8">
      <w:pPr>
        <w:spacing w:after="0" w:line="300" w:lineRule="exact"/>
        <w:ind w:left="360"/>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3E4F6EFF" w14:textId="77777777" w:rsidR="007927C8" w:rsidRPr="003E5544" w:rsidRDefault="007927C8" w:rsidP="007927C8">
      <w:pPr>
        <w:pStyle w:val="Paragrafoelenco"/>
        <w:ind w:left="644" w:hanging="284"/>
        <w:jc w:val="both"/>
        <w:rPr>
          <w:rFonts w:ascii="Calibri" w:hAnsi="Calibri" w:cs="Calibri"/>
          <w:sz w:val="20"/>
          <w:szCs w:val="20"/>
        </w:rPr>
      </w:pPr>
    </w:p>
    <w:p w14:paraId="086200C9" w14:textId="54E7A342" w:rsidR="007927C8" w:rsidRPr="003E5544" w:rsidRDefault="007927C8" w:rsidP="007927C8">
      <w:pPr>
        <w:pStyle w:val="Paragrafoelenco"/>
        <w:ind w:left="644" w:hanging="284"/>
        <w:jc w:val="both"/>
        <w:rPr>
          <w:rFonts w:ascii="Calibri" w:hAnsi="Calibri" w:cs="Calibri"/>
          <w:sz w:val="20"/>
          <w:szCs w:val="20"/>
        </w:rPr>
      </w:pPr>
      <w:r w:rsidRPr="003E5544">
        <w:rPr>
          <w:rFonts w:ascii="Calibri" w:hAnsi="Calibri" w:cs="Calibri"/>
          <w:sz w:val="20"/>
          <w:szCs w:val="20"/>
        </w:rPr>
        <w:lastRenderedPageBreak/>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Pr="003E5544">
        <w:rPr>
          <w:rFonts w:ascii="Calibri" w:hAnsi="Calibri" w:cs="Calibri"/>
          <w:sz w:val="20"/>
          <w:szCs w:val="20"/>
        </w:rPr>
        <w:t>di aver presentato la domanda di iscrizione o di rinnovo nell’elenco dei fornitori, prestatori di servizi non soggetti a tentativo di infiltrazione mafiosa (c.d. White List) della Prefettura di …………</w:t>
      </w:r>
      <w:proofErr w:type="gramStart"/>
      <w:r w:rsidRPr="003E5544">
        <w:rPr>
          <w:rFonts w:ascii="Calibri" w:hAnsi="Calibri" w:cs="Calibri"/>
          <w:sz w:val="20"/>
          <w:szCs w:val="20"/>
        </w:rPr>
        <w:t>…….</w:t>
      </w:r>
      <w:proofErr w:type="gramEnd"/>
      <w:r w:rsidR="00AD2BBA" w:rsidRPr="003E5544">
        <w:rPr>
          <w:rFonts w:ascii="Calibri" w:hAnsi="Calibri" w:cs="Calibri"/>
          <w:sz w:val="20"/>
          <w:szCs w:val="20"/>
        </w:rPr>
        <w:t>;</w:t>
      </w:r>
    </w:p>
    <w:p w14:paraId="32C4D1D2" w14:textId="77777777" w:rsidR="007927C8" w:rsidRPr="003E5544" w:rsidRDefault="007927C8" w:rsidP="007927C8">
      <w:pPr>
        <w:spacing w:after="0" w:line="300" w:lineRule="exact"/>
        <w:ind w:left="360"/>
        <w:jc w:val="both"/>
        <w:rPr>
          <w:rFonts w:ascii="Calibri" w:eastAsia="Calibri" w:hAnsi="Calibri" w:cs="Calibri"/>
          <w:b/>
          <w:i/>
          <w:sz w:val="20"/>
          <w:szCs w:val="20"/>
          <w:u w:val="single"/>
          <w:lang w:eastAsia="it-IT"/>
        </w:rPr>
      </w:pPr>
      <w:r w:rsidRPr="003E5544">
        <w:rPr>
          <w:rFonts w:ascii="Calibri" w:eastAsia="Calibri" w:hAnsi="Calibri" w:cs="Calibri"/>
          <w:b/>
          <w:i/>
          <w:sz w:val="20"/>
          <w:szCs w:val="20"/>
          <w:u w:val="single"/>
          <w:lang w:eastAsia="it-IT"/>
        </w:rPr>
        <w:t xml:space="preserve">o, in alternativa, </w:t>
      </w:r>
    </w:p>
    <w:p w14:paraId="43B244F9" w14:textId="77777777" w:rsidR="007927C8" w:rsidRPr="003E5544" w:rsidRDefault="007927C8" w:rsidP="007927C8">
      <w:pPr>
        <w:pStyle w:val="Paragrafoelenco"/>
        <w:ind w:left="644" w:hanging="284"/>
        <w:jc w:val="both"/>
        <w:rPr>
          <w:rFonts w:ascii="Calibri" w:hAnsi="Calibri" w:cs="Calibri"/>
          <w:sz w:val="20"/>
          <w:szCs w:val="20"/>
        </w:rPr>
      </w:pPr>
    </w:p>
    <w:p w14:paraId="290CDC93" w14:textId="1DFF1D91" w:rsidR="007927C8" w:rsidRPr="003E5544" w:rsidRDefault="007927C8" w:rsidP="007927C8">
      <w:pPr>
        <w:pStyle w:val="Paragrafoelenco"/>
        <w:ind w:left="64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eastAsia="Calibri" w:hAnsi="Calibri" w:cs="Calibri"/>
          <w:sz w:val="20"/>
          <w:szCs w:val="20"/>
          <w:lang w:eastAsia="it-IT"/>
        </w:rPr>
        <w:tab/>
      </w:r>
      <w:r w:rsidR="00DD701A" w:rsidRPr="003E5544">
        <w:rPr>
          <w:rFonts w:ascii="Calibri" w:eastAsia="Calibri" w:hAnsi="Calibri" w:cs="Calibri"/>
          <w:sz w:val="20"/>
          <w:szCs w:val="20"/>
          <w:lang w:eastAsia="it-IT"/>
        </w:rPr>
        <w:t>d</w:t>
      </w:r>
      <w:r w:rsidRPr="003E5544">
        <w:rPr>
          <w:rFonts w:ascii="Calibri" w:hAnsi="Calibri" w:cs="Calibr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3E5544">
        <w:rPr>
          <w:rFonts w:ascii="Calibri" w:hAnsi="Calibri" w:cs="Calibri"/>
          <w:i/>
          <w:sz w:val="20"/>
          <w:szCs w:val="20"/>
        </w:rPr>
        <w:t>indicare il soggetto</w:t>
      </w:r>
      <w:r w:rsidRPr="003E5544">
        <w:rPr>
          <w:rFonts w:ascii="Calibri" w:hAnsi="Calibri" w:cs="Calibri"/>
          <w:sz w:val="20"/>
          <w:szCs w:val="20"/>
        </w:rPr>
        <w:t>].</w:t>
      </w:r>
    </w:p>
    <w:p w14:paraId="01205017" w14:textId="41F1BDE5" w:rsidR="007927C8" w:rsidRPr="003E5544" w:rsidRDefault="007927C8" w:rsidP="007927C8">
      <w:pPr>
        <w:ind w:left="644" w:hanging="284"/>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63674A" w:rsidRPr="003E5544"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3E5544" w:rsidRDefault="0063674A"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 xml:space="preserve">ULTERIORI DICHIARAZIONI </w:t>
            </w:r>
          </w:p>
        </w:tc>
      </w:tr>
    </w:tbl>
    <w:p w14:paraId="4D95E28F" w14:textId="77777777" w:rsidR="0063674A" w:rsidRPr="003E5544" w:rsidRDefault="0063674A" w:rsidP="0063674A">
      <w:pPr>
        <w:rPr>
          <w:rFonts w:ascii="Calibri" w:hAnsi="Calibri" w:cs="Calibri"/>
          <w:b/>
          <w:color w:val="4472C4" w:themeColor="accent5"/>
          <w:sz w:val="20"/>
          <w:szCs w:val="20"/>
        </w:rPr>
      </w:pPr>
    </w:p>
    <w:p w14:paraId="65D913C7" w14:textId="77777777" w:rsidR="00C41162" w:rsidRPr="003E5544" w:rsidRDefault="00184306" w:rsidP="00B81595">
      <w:pPr>
        <w:spacing w:after="0" w:line="240" w:lineRule="auto"/>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altresì:</w:t>
      </w:r>
    </w:p>
    <w:p w14:paraId="76C8730B" w14:textId="77777777" w:rsidR="004B1374" w:rsidRPr="003E5544" w:rsidRDefault="004B1374" w:rsidP="009A65F9">
      <w:pPr>
        <w:spacing w:after="0" w:line="240" w:lineRule="auto"/>
        <w:jc w:val="both"/>
        <w:rPr>
          <w:rFonts w:ascii="Calibri" w:hAnsi="Calibri" w:cs="Calibri"/>
          <w:b/>
          <w:sz w:val="20"/>
          <w:szCs w:val="20"/>
        </w:rPr>
      </w:pPr>
    </w:p>
    <w:p w14:paraId="06767A68" w14:textId="77777777" w:rsidR="00B81595" w:rsidRPr="003E5544" w:rsidRDefault="004B1374"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3E5544">
        <w:rPr>
          <w:rFonts w:ascii="Calibri" w:hAnsi="Calibri" w:cs="Calibri"/>
          <w:sz w:val="20"/>
          <w:szCs w:val="20"/>
        </w:rPr>
        <w:t xml:space="preserve"> (parte integrante del DUVRI)</w:t>
      </w:r>
      <w:r w:rsidRPr="003E5544">
        <w:rPr>
          <w:rFonts w:ascii="Calibri" w:hAnsi="Calibri" w:cs="Calibri"/>
          <w:sz w:val="20"/>
          <w:szCs w:val="20"/>
        </w:rPr>
        <w:t>;</w:t>
      </w:r>
    </w:p>
    <w:p w14:paraId="71331D13" w14:textId="77777777" w:rsidR="00A02753" w:rsidRPr="003E5544" w:rsidRDefault="00A02753" w:rsidP="00A02753">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bCs/>
          <w:sz w:val="20"/>
          <w:szCs w:val="20"/>
        </w:rPr>
        <w:t>di non trovarsi in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 presente affidamento- mediante consultazione del profilo del committente - e a fornire gli elementi utili a consentire la valutazione della stazione appaltante;</w:t>
      </w:r>
    </w:p>
    <w:p w14:paraId="5D507829" w14:textId="451D0CCC" w:rsidR="00A02753" w:rsidRPr="003E5544" w:rsidRDefault="00A02753" w:rsidP="003E5544">
      <w:pPr>
        <w:pStyle w:val="NormaleWeb"/>
        <w:numPr>
          <w:ilvl w:val="0"/>
          <w:numId w:val="11"/>
        </w:numPr>
        <w:spacing w:before="0" w:beforeAutospacing="0" w:after="0" w:afterAutospacing="0"/>
        <w:rPr>
          <w:rFonts w:ascii="Calibri" w:hAnsi="Calibri" w:cs="Calibri"/>
          <w:sz w:val="20"/>
          <w:szCs w:val="20"/>
        </w:rPr>
      </w:pPr>
      <w:r w:rsidRPr="003E5544">
        <w:rPr>
          <w:rFonts w:ascii="Calibri" w:hAnsi="Calibri" w:cs="Calibri"/>
          <w:sz w:val="20"/>
          <w:szCs w:val="20"/>
        </w:rPr>
        <w:t>di essere in possesso di documentate esperienze pregresse idonee all’esecuzione delle prestazioni contrattuali, anche individuati tra gli iscritti in elenchi o albi istituiti dalla stazione appaltante in riferimento ai requisiti di capacità economico-finanziaria e tecnico-professionale;</w:t>
      </w:r>
    </w:p>
    <w:p w14:paraId="53D8AE08" w14:textId="7F6951DD" w:rsidR="00C41162" w:rsidRPr="003E5544"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 xml:space="preserve">di ritenere remunerativa l’offerta economica presentata, avendo tenuto conto, per la relativa formulazione: </w:t>
      </w:r>
    </w:p>
    <w:p w14:paraId="3A994299" w14:textId="2279B649" w:rsidR="00C41162" w:rsidRPr="003E5544" w:rsidRDefault="00184306" w:rsidP="00E50ACD">
      <w:pPr>
        <w:pStyle w:val="Paragrafoelenco"/>
        <w:numPr>
          <w:ilvl w:val="0"/>
          <w:numId w:val="12"/>
        </w:numPr>
        <w:spacing w:after="0" w:line="240" w:lineRule="auto"/>
        <w:ind w:left="851" w:hanging="283"/>
        <w:jc w:val="both"/>
        <w:rPr>
          <w:rFonts w:ascii="Calibri" w:hAnsi="Calibri" w:cs="Calibri"/>
          <w:sz w:val="20"/>
          <w:szCs w:val="20"/>
        </w:rPr>
      </w:pPr>
      <w:r w:rsidRPr="003E5544">
        <w:rPr>
          <w:rFonts w:ascii="Calibri" w:hAnsi="Calibri" w:cs="Calibri"/>
          <w:sz w:val="20"/>
          <w:szCs w:val="20"/>
        </w:rPr>
        <w:t>delle condizioni contrattuali e degli oneri compresi quelli eventuali relativi in materia di sicurezza, di assicurazione, di condizioni di lavoro e di previdenza e assistenza derivanti dal</w:t>
      </w:r>
      <w:r w:rsidR="00912F15" w:rsidRPr="003E5544">
        <w:rPr>
          <w:rFonts w:ascii="Calibri" w:hAnsi="Calibri" w:cs="Calibri"/>
          <w:sz w:val="20"/>
          <w:szCs w:val="20"/>
        </w:rPr>
        <w:t>/i</w:t>
      </w:r>
      <w:r w:rsidRPr="003E5544">
        <w:rPr>
          <w:rFonts w:ascii="Calibri" w:hAnsi="Calibri" w:cs="Calibri"/>
          <w:sz w:val="20"/>
          <w:szCs w:val="20"/>
        </w:rPr>
        <w:t xml:space="preserve"> CCNL </w:t>
      </w:r>
      <w:r w:rsidR="00912F15" w:rsidRPr="003E5544">
        <w:rPr>
          <w:rFonts w:ascii="Calibri" w:hAnsi="Calibri" w:cs="Calibri"/>
          <w:sz w:val="20"/>
          <w:szCs w:val="20"/>
        </w:rPr>
        <w:t xml:space="preserve">e/o contratto/i territoriale/i </w:t>
      </w:r>
      <w:r w:rsidRPr="003E5544">
        <w:rPr>
          <w:rFonts w:ascii="Calibri" w:hAnsi="Calibri" w:cs="Calibri"/>
          <w:sz w:val="20"/>
          <w:szCs w:val="20"/>
        </w:rPr>
        <w:t>applicato</w:t>
      </w:r>
      <w:r w:rsidR="00912F15" w:rsidRPr="003E5544">
        <w:rPr>
          <w:rFonts w:ascii="Calibri" w:hAnsi="Calibri" w:cs="Calibri"/>
          <w:sz w:val="20"/>
          <w:szCs w:val="20"/>
        </w:rPr>
        <w:t>/i</w:t>
      </w:r>
      <w:r w:rsidRPr="003E5544">
        <w:rPr>
          <w:rFonts w:ascii="Calibri" w:hAnsi="Calibri" w:cs="Calibri"/>
          <w:sz w:val="20"/>
          <w:szCs w:val="20"/>
        </w:rPr>
        <w:t xml:space="preserve">. </w:t>
      </w:r>
    </w:p>
    <w:p w14:paraId="064B57A4" w14:textId="45F92F12" w:rsidR="00123D09" w:rsidRPr="003E5544" w:rsidRDefault="00184306" w:rsidP="00123D09">
      <w:pPr>
        <w:pStyle w:val="Paragrafoelenco"/>
        <w:numPr>
          <w:ilvl w:val="0"/>
          <w:numId w:val="12"/>
        </w:numPr>
        <w:spacing w:after="0" w:line="240" w:lineRule="auto"/>
        <w:ind w:left="851" w:hanging="283"/>
        <w:jc w:val="both"/>
        <w:rPr>
          <w:rFonts w:ascii="Calibri" w:hAnsi="Calibri" w:cs="Calibri"/>
          <w:sz w:val="20"/>
          <w:szCs w:val="20"/>
        </w:rPr>
      </w:pPr>
      <w:r w:rsidRPr="003E5544">
        <w:rPr>
          <w:rFonts w:ascii="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Pr="003E5544" w:rsidRDefault="00123D09"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3E5544" w:rsidRDefault="00E50ACD"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3E5544" w:rsidRDefault="00404E7C"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aver preso visione e di accettare, senza condizione o riserva alcuna, i chiarimenti (quesiti/risposte) resi disponibili mediante la piattaforma;</w:t>
      </w:r>
    </w:p>
    <w:p w14:paraId="3F28965E" w14:textId="46496D38" w:rsidR="00C41162" w:rsidRPr="003E5544" w:rsidRDefault="00184306" w:rsidP="00B81595">
      <w:pPr>
        <w:pStyle w:val="Paragrafoelenco"/>
        <w:numPr>
          <w:ilvl w:val="1"/>
          <w:numId w:val="11"/>
        </w:numPr>
        <w:spacing w:after="0" w:line="240" w:lineRule="auto"/>
        <w:ind w:left="567" w:hanging="283"/>
        <w:jc w:val="both"/>
        <w:rPr>
          <w:rFonts w:ascii="Calibri" w:hAnsi="Calibri" w:cs="Calibri"/>
          <w:sz w:val="20"/>
          <w:szCs w:val="20"/>
        </w:rPr>
      </w:pPr>
      <w:r w:rsidRPr="003E5544">
        <w:rPr>
          <w:rFonts w:ascii="Calibri" w:hAnsi="Calibri" w:cs="Calibri"/>
          <w:sz w:val="20"/>
          <w:szCs w:val="20"/>
        </w:rPr>
        <w:t>di beneficiare dell</w:t>
      </w:r>
      <w:r w:rsidR="00E50ACD" w:rsidRPr="003E5544">
        <w:rPr>
          <w:rFonts w:ascii="Calibri" w:hAnsi="Calibri" w:cs="Calibri"/>
          <w:sz w:val="20"/>
          <w:szCs w:val="20"/>
        </w:rPr>
        <w:t>e</w:t>
      </w:r>
      <w:r w:rsidRPr="003E5544">
        <w:rPr>
          <w:rFonts w:ascii="Calibri" w:hAnsi="Calibri" w:cs="Calibri"/>
          <w:sz w:val="20"/>
          <w:szCs w:val="20"/>
        </w:rPr>
        <w:t xml:space="preserve"> seguent</w:t>
      </w:r>
      <w:r w:rsidR="00E50ACD" w:rsidRPr="003E5544">
        <w:rPr>
          <w:rFonts w:ascii="Calibri" w:hAnsi="Calibri" w:cs="Calibri"/>
          <w:sz w:val="20"/>
          <w:szCs w:val="20"/>
        </w:rPr>
        <w:t>i</w:t>
      </w:r>
      <w:r w:rsidRPr="003E5544">
        <w:rPr>
          <w:rFonts w:ascii="Calibri" w:hAnsi="Calibri" w:cs="Calibri"/>
          <w:sz w:val="20"/>
          <w:szCs w:val="20"/>
        </w:rPr>
        <w:t xml:space="preserve"> riduzion</w:t>
      </w:r>
      <w:r w:rsidR="00E50ACD" w:rsidRPr="003E5544">
        <w:rPr>
          <w:rFonts w:ascii="Calibri" w:hAnsi="Calibri" w:cs="Calibri"/>
          <w:sz w:val="20"/>
          <w:szCs w:val="20"/>
        </w:rPr>
        <w:t>i</w:t>
      </w:r>
      <w:r w:rsidRPr="003E5544">
        <w:rPr>
          <w:rFonts w:ascii="Calibri" w:hAnsi="Calibri" w:cs="Calibri"/>
          <w:sz w:val="20"/>
          <w:szCs w:val="20"/>
        </w:rPr>
        <w:t xml:space="preserve"> della garanzia a corredo dell’offerta ai sensi dell’articolo 106, comma 8, (</w:t>
      </w:r>
      <w:r w:rsidRPr="003E5544">
        <w:rPr>
          <w:rFonts w:ascii="Calibri" w:hAnsi="Calibri" w:cs="Calibri"/>
          <w:i/>
          <w:sz w:val="20"/>
          <w:szCs w:val="20"/>
        </w:rPr>
        <w:t xml:space="preserve">compilare solo se di interesse) </w:t>
      </w:r>
      <w:r w:rsidRPr="003E5544">
        <w:rPr>
          <w:rFonts w:ascii="Calibri" w:hAnsi="Calibri" w:cs="Calibri"/>
          <w:iCs/>
          <w:sz w:val="20"/>
          <w:szCs w:val="20"/>
        </w:rPr>
        <w:t>e inserisce le relative certificazioni nel FVOE</w:t>
      </w:r>
      <w:r w:rsidR="00017D77" w:rsidRPr="003E5544">
        <w:rPr>
          <w:rFonts w:ascii="Calibri" w:hAnsi="Calibri" w:cs="Calibri"/>
          <w:iCs/>
          <w:sz w:val="20"/>
          <w:szCs w:val="20"/>
        </w:rPr>
        <w:t xml:space="preserve"> ovvero le allega alla presente domanda di partecipazione</w:t>
      </w:r>
      <w:r w:rsidR="00E50ACD" w:rsidRPr="003E5544">
        <w:rPr>
          <w:rFonts w:ascii="Calibri" w:hAnsi="Calibri" w:cs="Calibri"/>
          <w:i/>
          <w:sz w:val="20"/>
          <w:szCs w:val="20"/>
        </w:rPr>
        <w:t>:</w:t>
      </w:r>
    </w:p>
    <w:p w14:paraId="131D6AB2" w14:textId="26C89191" w:rsidR="00C41162" w:rsidRPr="003E5544" w:rsidRDefault="00E50ACD"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3E5544" w:rsidRDefault="00E50ACD"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lastRenderedPageBreak/>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50%</w:t>
      </w:r>
      <w:r w:rsidR="0083449C" w:rsidRPr="003E5544">
        <w:rPr>
          <w:rStyle w:val="Richiamoallanotaapidipagina"/>
          <w:rFonts w:ascii="Calibri" w:hAnsi="Calibri" w:cs="Calibri"/>
          <w:strike/>
          <w:sz w:val="20"/>
          <w:szCs w:val="20"/>
        </w:rPr>
        <w:t>4</w:t>
      </w:r>
      <w:r w:rsidRPr="003E5544">
        <w:rPr>
          <w:rFonts w:ascii="Calibri" w:hAnsi="Calibri" w:cs="Calibri"/>
          <w:strike/>
          <w:sz w:val="20"/>
          <w:szCs w:val="20"/>
        </w:rPr>
        <w:t xml:space="preserve"> </w:t>
      </w:r>
      <w:r w:rsidR="00184306" w:rsidRPr="003E5544">
        <w:rPr>
          <w:rFonts w:ascii="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003E37AF" w:rsidRPr="003E5544">
        <w:rPr>
          <w:rFonts w:ascii="Calibri" w:hAnsi="Calibri" w:cs="Calibri"/>
          <w:sz w:val="20"/>
          <w:szCs w:val="20"/>
        </w:rPr>
        <w:t>;</w:t>
      </w:r>
      <w:r w:rsidR="004B1374" w:rsidRPr="003E5544">
        <w:rPr>
          <w:rStyle w:val="Richiamoallanotaapidipagina"/>
          <w:rFonts w:ascii="Calibri" w:hAnsi="Calibri" w:cs="Calibri"/>
          <w:sz w:val="20"/>
          <w:szCs w:val="20"/>
        </w:rPr>
        <w:t xml:space="preserve"> </w:t>
      </w:r>
      <w:r w:rsidR="004B1374" w:rsidRPr="003E5544">
        <w:rPr>
          <w:rStyle w:val="Richiamoallanotaapidipagina"/>
          <w:rFonts w:ascii="Calibri" w:hAnsi="Calibri" w:cs="Calibri"/>
          <w:sz w:val="20"/>
          <w:szCs w:val="20"/>
        </w:rPr>
        <w:footnoteReference w:id="4"/>
      </w:r>
    </w:p>
    <w:p w14:paraId="1ECC7E55" w14:textId="25BCFBC8" w:rsidR="00C41162" w:rsidRPr="003E5544" w:rsidRDefault="003E37AF"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3E5544">
        <w:rPr>
          <w:rFonts w:ascii="Calibri" w:hAnsi="Calibri" w:cs="Calibri"/>
          <w:sz w:val="20"/>
          <w:szCs w:val="20"/>
        </w:rPr>
        <w:t>C</w:t>
      </w:r>
      <w:r w:rsidR="00184306" w:rsidRPr="003E5544">
        <w:rPr>
          <w:rFonts w:ascii="Calibri" w:hAnsi="Calibri" w:cs="Calibri"/>
          <w:sz w:val="20"/>
          <w:szCs w:val="20"/>
        </w:rPr>
        <w:t>odice;</w:t>
      </w:r>
    </w:p>
    <w:p w14:paraId="2617409F" w14:textId="3F48454B" w:rsidR="00C41162" w:rsidRPr="003E5544" w:rsidRDefault="003E37AF" w:rsidP="009A65F9">
      <w:pPr>
        <w:spacing w:after="0" w:line="240" w:lineRule="auto"/>
        <w:ind w:left="852" w:hanging="284"/>
        <w:jc w:val="both"/>
        <w:rPr>
          <w:rFonts w:ascii="Calibri" w:hAnsi="Calibri" w:cs="Calibri"/>
          <w:sz w:val="20"/>
          <w:szCs w:val="20"/>
        </w:rPr>
      </w:pPr>
      <w:r w:rsidRPr="003E5544">
        <w:rPr>
          <w:rFonts w:ascii="Calibri" w:hAnsi="Calibri" w:cs="Calibri"/>
          <w:sz w:val="20"/>
          <w:szCs w:val="20"/>
        </w:rPr>
        <w:tab/>
      </w:r>
      <w:r w:rsidR="00FD6AFF" w:rsidRPr="003E5544">
        <w:rPr>
          <w:rFonts w:ascii="Calibri" w:hAnsi="Calibri" w:cs="Calibri"/>
          <w:sz w:val="20"/>
          <w:szCs w:val="20"/>
        </w:rPr>
        <w:fldChar w:fldCharType="begin">
          <w:ffData>
            <w:name w:val=""/>
            <w:enabled/>
            <w:calcOnExit w:val="0"/>
            <w:checkBox>
              <w:sizeAuto/>
              <w:default w:val="0"/>
            </w:checkBox>
          </w:ffData>
        </w:fldChar>
      </w:r>
      <w:r w:rsidR="00FD6AFF" w:rsidRPr="003E5544">
        <w:rPr>
          <w:rFonts w:ascii="Calibri" w:hAnsi="Calibri" w:cs="Calibri"/>
          <w:sz w:val="20"/>
          <w:szCs w:val="20"/>
        </w:rPr>
        <w:instrText xml:space="preserve"> FORMCHECKBOX </w:instrText>
      </w:r>
      <w:r w:rsidR="00FD6AFF" w:rsidRPr="003E5544">
        <w:rPr>
          <w:rFonts w:ascii="Calibri" w:hAnsi="Calibri" w:cs="Calibri"/>
          <w:sz w:val="20"/>
          <w:szCs w:val="20"/>
        </w:rPr>
      </w:r>
      <w:r w:rsidR="00FD6AFF" w:rsidRPr="003E5544">
        <w:rPr>
          <w:rFonts w:ascii="Calibri" w:hAnsi="Calibri" w:cs="Calibri"/>
          <w:sz w:val="20"/>
          <w:szCs w:val="20"/>
        </w:rPr>
        <w:fldChar w:fldCharType="separate"/>
      </w:r>
      <w:r w:rsidR="00FD6AFF" w:rsidRPr="003E5544">
        <w:rPr>
          <w:rFonts w:ascii="Calibri" w:hAnsi="Calibri" w:cs="Calibri"/>
          <w:sz w:val="20"/>
          <w:szCs w:val="20"/>
        </w:rPr>
        <w:fldChar w:fldCharType="end"/>
      </w:r>
      <w:r w:rsidR="00FD6AFF" w:rsidRPr="003E5544">
        <w:rPr>
          <w:rFonts w:ascii="Calibri" w:hAnsi="Calibri" w:cs="Calibri"/>
          <w:sz w:val="20"/>
          <w:szCs w:val="20"/>
        </w:rPr>
        <w:t xml:space="preserve"> </w:t>
      </w:r>
      <w:r w:rsidR="00FD6AFF" w:rsidRPr="003E5544">
        <w:rPr>
          <w:rFonts w:ascii="Calibri" w:hAnsi="Calibri" w:cs="Calibri"/>
          <w:sz w:val="20"/>
          <w:szCs w:val="20"/>
        </w:rPr>
        <w:tab/>
      </w:r>
      <w:r w:rsidR="00184306" w:rsidRPr="003E5544">
        <w:rPr>
          <w:rFonts w:ascii="Calibri" w:hAnsi="Calibri" w:cs="Calibri"/>
          <w:sz w:val="20"/>
          <w:szCs w:val="20"/>
        </w:rPr>
        <w:t>riduzione per il possesso di uno o più delle seguenti certificazioni o marchi (</w:t>
      </w:r>
      <w:r w:rsidR="00184306" w:rsidRPr="003E5544">
        <w:rPr>
          <w:rFonts w:ascii="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3E5544">
        <w:rPr>
          <w:rFonts w:ascii="Calibri" w:hAnsi="Calibri" w:cs="Calibri"/>
          <w:sz w:val="20"/>
          <w:szCs w:val="20"/>
        </w:rPr>
        <w:t>):</w:t>
      </w:r>
    </w:p>
    <w:p w14:paraId="1DCCF3AB" w14:textId="77777777" w:rsidR="0083449C" w:rsidRPr="003E5544" w:rsidRDefault="0083449C" w:rsidP="0083449C">
      <w:pPr>
        <w:spacing w:after="0" w:line="240" w:lineRule="auto"/>
        <w:ind w:left="284" w:hanging="284"/>
        <w:jc w:val="both"/>
        <w:rPr>
          <w:rFonts w:ascii="Calibri" w:hAnsi="Calibri" w:cs="Calibri"/>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3E5544" w14:paraId="0BF04F29" w14:textId="77777777" w:rsidTr="00B81595">
        <w:trPr>
          <w:trHeight w:val="129"/>
        </w:trPr>
        <w:tc>
          <w:tcPr>
            <w:tcW w:w="2266" w:type="dxa"/>
            <w:shd w:val="clear" w:color="auto" w:fill="BFBFBF" w:themeFill="background1" w:themeFillShade="BF"/>
          </w:tcPr>
          <w:p w14:paraId="6516E103" w14:textId="77777777" w:rsidR="00C41162" w:rsidRPr="003E5544" w:rsidRDefault="00184306" w:rsidP="00084CC3">
            <w:pPr>
              <w:spacing w:after="0" w:line="240" w:lineRule="auto"/>
              <w:jc w:val="center"/>
              <w:rPr>
                <w:rFonts w:ascii="Calibri" w:hAnsi="Calibri" w:cs="Calibri"/>
                <w:sz w:val="20"/>
                <w:szCs w:val="20"/>
              </w:rPr>
            </w:pPr>
            <w:r w:rsidRPr="003E5544">
              <w:rPr>
                <w:rFonts w:ascii="Calibri" w:eastAsia="Calibri" w:hAnsi="Calibri" w:cs="Calibri"/>
                <w:sz w:val="20"/>
                <w:szCs w:val="20"/>
              </w:rPr>
              <w:t>Norma</w:t>
            </w:r>
          </w:p>
        </w:tc>
        <w:tc>
          <w:tcPr>
            <w:tcW w:w="6511" w:type="dxa"/>
            <w:shd w:val="clear" w:color="auto" w:fill="BFBFBF" w:themeFill="background1" w:themeFillShade="BF"/>
          </w:tcPr>
          <w:p w14:paraId="39C31458" w14:textId="77777777" w:rsidR="00C41162" w:rsidRPr="003E5544" w:rsidRDefault="00184306" w:rsidP="00084CC3">
            <w:pPr>
              <w:spacing w:after="0" w:line="240" w:lineRule="auto"/>
              <w:jc w:val="center"/>
              <w:rPr>
                <w:rFonts w:ascii="Calibri" w:hAnsi="Calibri" w:cs="Calibri"/>
                <w:sz w:val="20"/>
                <w:szCs w:val="20"/>
              </w:rPr>
            </w:pPr>
            <w:r w:rsidRPr="003E5544">
              <w:rPr>
                <w:rFonts w:ascii="Calibri" w:eastAsia="Calibri" w:hAnsi="Calibri" w:cs="Calibri"/>
                <w:sz w:val="20"/>
                <w:szCs w:val="20"/>
              </w:rPr>
              <w:t>Certificazione/marchio posseduti</w:t>
            </w:r>
          </w:p>
        </w:tc>
      </w:tr>
      <w:tr w:rsidR="00C41162" w:rsidRPr="003E5544" w14:paraId="5FA31C4B" w14:textId="77777777" w:rsidTr="00B81595">
        <w:tc>
          <w:tcPr>
            <w:tcW w:w="2266" w:type="dxa"/>
          </w:tcPr>
          <w:p w14:paraId="1D198D8C"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7857E96E"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7A102805" w14:textId="77777777" w:rsidTr="00B81595">
        <w:tc>
          <w:tcPr>
            <w:tcW w:w="2266" w:type="dxa"/>
          </w:tcPr>
          <w:p w14:paraId="0F81427D"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6CE075B2"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7F566AE1" w14:textId="77777777" w:rsidTr="00B81595">
        <w:tc>
          <w:tcPr>
            <w:tcW w:w="2266" w:type="dxa"/>
          </w:tcPr>
          <w:p w14:paraId="58DC397B"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139612A8" w14:textId="77777777" w:rsidR="00C41162" w:rsidRPr="003E5544" w:rsidRDefault="00C41162" w:rsidP="00513881">
            <w:pPr>
              <w:spacing w:after="0" w:line="240" w:lineRule="auto"/>
              <w:jc w:val="both"/>
              <w:rPr>
                <w:rFonts w:ascii="Calibri" w:hAnsi="Calibri" w:cs="Calibri"/>
                <w:sz w:val="20"/>
                <w:szCs w:val="20"/>
              </w:rPr>
            </w:pPr>
          </w:p>
        </w:tc>
      </w:tr>
      <w:tr w:rsidR="00C41162" w:rsidRPr="003E5544" w14:paraId="47B95106" w14:textId="77777777" w:rsidTr="00B81595">
        <w:tc>
          <w:tcPr>
            <w:tcW w:w="2266" w:type="dxa"/>
          </w:tcPr>
          <w:p w14:paraId="314F2E41" w14:textId="77777777" w:rsidR="00C41162" w:rsidRPr="003E5544" w:rsidRDefault="00C41162" w:rsidP="00513881">
            <w:pPr>
              <w:spacing w:after="0" w:line="240" w:lineRule="auto"/>
              <w:jc w:val="both"/>
              <w:rPr>
                <w:rFonts w:ascii="Calibri" w:hAnsi="Calibri" w:cs="Calibri"/>
                <w:sz w:val="20"/>
                <w:szCs w:val="20"/>
              </w:rPr>
            </w:pPr>
          </w:p>
        </w:tc>
        <w:tc>
          <w:tcPr>
            <w:tcW w:w="6511" w:type="dxa"/>
          </w:tcPr>
          <w:p w14:paraId="45AE3879" w14:textId="77777777" w:rsidR="00C41162" w:rsidRPr="003E5544" w:rsidRDefault="00C41162" w:rsidP="00513881">
            <w:pPr>
              <w:spacing w:after="0" w:line="240" w:lineRule="auto"/>
              <w:jc w:val="both"/>
              <w:rPr>
                <w:rFonts w:ascii="Calibri" w:hAnsi="Calibri" w:cs="Calibri"/>
                <w:sz w:val="20"/>
                <w:szCs w:val="20"/>
              </w:rPr>
            </w:pPr>
          </w:p>
        </w:tc>
      </w:tr>
    </w:tbl>
    <w:p w14:paraId="0A3BA618" w14:textId="55EF7F5E" w:rsidR="00C41162" w:rsidRPr="003E5544"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3E5544">
        <w:rPr>
          <w:rFonts w:ascii="Calibri" w:hAnsi="Calibri" w:cs="Calibri"/>
          <w:sz w:val="20"/>
          <w:szCs w:val="20"/>
        </w:rPr>
        <w:t>che</w:t>
      </w:r>
      <w:r w:rsidRPr="003E5544">
        <w:rPr>
          <w:rFonts w:ascii="Calibri" w:hAnsi="Calibri" w:cs="Calibri"/>
          <w:b/>
          <w:sz w:val="20"/>
          <w:szCs w:val="20"/>
        </w:rPr>
        <w:t xml:space="preserve"> </w:t>
      </w:r>
      <w:r w:rsidRPr="003E5544">
        <w:rPr>
          <w:rFonts w:ascii="Calibri" w:hAnsi="Calibri" w:cs="Calibri"/>
          <w:sz w:val="20"/>
          <w:szCs w:val="20"/>
        </w:rPr>
        <w:t xml:space="preserve">la </w:t>
      </w:r>
      <w:r w:rsidR="00F70916" w:rsidRPr="003E5544">
        <w:rPr>
          <w:rFonts w:ascii="Calibri" w:hAnsi="Calibri" w:cs="Calibri"/>
          <w:sz w:val="20"/>
          <w:szCs w:val="20"/>
        </w:rPr>
        <w:t>garanzia provvisoria</w:t>
      </w:r>
      <w:r w:rsidRPr="003E5544">
        <w:rPr>
          <w:rFonts w:ascii="Calibri" w:hAnsi="Calibri" w:cs="Calibri"/>
          <w:sz w:val="20"/>
          <w:szCs w:val="20"/>
        </w:rPr>
        <w:t xml:space="preserve"> è stata costituita nella forma di </w:t>
      </w:r>
      <w:r w:rsidR="00F70916" w:rsidRPr="003E5544">
        <w:rPr>
          <w:rFonts w:ascii="Calibri" w:hAnsi="Calibri" w:cs="Calibri"/>
          <w:sz w:val="20"/>
          <w:szCs w:val="20"/>
        </w:rPr>
        <w:t>…</w:t>
      </w:r>
      <w:r w:rsidRPr="003E5544">
        <w:rPr>
          <w:rFonts w:ascii="Calibri" w:hAnsi="Calibri" w:cs="Calibri"/>
          <w:sz w:val="20"/>
          <w:szCs w:val="20"/>
        </w:rPr>
        <w:t xml:space="preserve"> (</w:t>
      </w:r>
      <w:r w:rsidRPr="003E5544">
        <w:rPr>
          <w:rFonts w:ascii="Calibri" w:hAnsi="Calibri" w:cs="Calibri"/>
          <w:i/>
          <w:iCs/>
          <w:sz w:val="20"/>
          <w:szCs w:val="20"/>
        </w:rPr>
        <w:t>indicare se cauzione o fideiussione</w:t>
      </w:r>
      <w:r w:rsidRPr="003E5544">
        <w:rPr>
          <w:rFonts w:ascii="Calibri" w:hAnsi="Calibri" w:cs="Calibri"/>
          <w:sz w:val="20"/>
          <w:szCs w:val="20"/>
        </w:rPr>
        <w:t>)</w:t>
      </w:r>
      <w:r w:rsidR="00A16E58" w:rsidRPr="003E5544">
        <w:rPr>
          <w:rFonts w:ascii="Calibri" w:hAnsi="Calibri" w:cs="Calibri"/>
          <w:sz w:val="20"/>
          <w:szCs w:val="20"/>
        </w:rPr>
        <w:t>.</w:t>
      </w:r>
    </w:p>
    <w:p w14:paraId="18F8DCCB" w14:textId="77777777" w:rsidR="00017D77" w:rsidRPr="003E5544" w:rsidRDefault="00017D77" w:rsidP="00B81595">
      <w:pPr>
        <w:pStyle w:val="Paragrafoelenco"/>
        <w:spacing w:after="0" w:line="240" w:lineRule="auto"/>
        <w:ind w:left="426" w:hanging="284"/>
        <w:jc w:val="both"/>
        <w:rPr>
          <w:rFonts w:ascii="Calibri" w:hAnsi="Calibri" w:cs="Calibri"/>
          <w:sz w:val="20"/>
          <w:szCs w:val="20"/>
        </w:rPr>
      </w:pPr>
    </w:p>
    <w:p w14:paraId="2D5FA715" w14:textId="7C749C93" w:rsidR="00C41162" w:rsidRPr="003E5544"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solo nel caso in cui la garanzia sia rilasciata nella forma di fideiussione</w:t>
      </w:r>
      <w:r w:rsidRPr="003E5544">
        <w:rPr>
          <w:rFonts w:ascii="Calibri" w:hAnsi="Calibri" w:cs="Calibri"/>
          <w:iCs/>
          <w:sz w:val="20"/>
          <w:szCs w:val="20"/>
        </w:rPr>
        <w:t>)</w:t>
      </w:r>
      <w:r w:rsidRPr="003E5544">
        <w:rPr>
          <w:rFonts w:ascii="Calibri" w:hAnsi="Calibri" w:cs="Calibri"/>
          <w:i/>
          <w:sz w:val="20"/>
          <w:szCs w:val="20"/>
        </w:rPr>
        <w:t xml:space="preserve"> </w:t>
      </w:r>
      <w:r w:rsidRPr="003E5544">
        <w:rPr>
          <w:rFonts w:ascii="Calibri" w:hAnsi="Calibri" w:cs="Calibri"/>
          <w:iCs/>
          <w:sz w:val="20"/>
          <w:szCs w:val="20"/>
        </w:rPr>
        <w:t xml:space="preserve">indica </w:t>
      </w:r>
      <w:r w:rsidR="00142DF0" w:rsidRPr="003E5544">
        <w:rPr>
          <w:rFonts w:ascii="Calibri" w:hAnsi="Calibri" w:cs="Calibri"/>
          <w:iCs/>
          <w:sz w:val="20"/>
          <w:szCs w:val="20"/>
        </w:rPr>
        <w:t>le seguenti modalità di ver</w:t>
      </w:r>
      <w:r w:rsidR="0038386C" w:rsidRPr="003E5544">
        <w:rPr>
          <w:rFonts w:ascii="Calibri" w:hAnsi="Calibri" w:cs="Calibri"/>
          <w:iCs/>
          <w:sz w:val="20"/>
          <w:szCs w:val="20"/>
        </w:rPr>
        <w:t>ifica della fideiussione: telematicamente presso l’emittente collegandosi al</w:t>
      </w:r>
      <w:r w:rsidRPr="003E5544">
        <w:rPr>
          <w:rFonts w:ascii="Calibri" w:hAnsi="Calibri" w:cs="Calibri"/>
          <w:iCs/>
          <w:sz w:val="20"/>
          <w:szCs w:val="20"/>
        </w:rPr>
        <w:t xml:space="preserve"> sito internet</w:t>
      </w:r>
      <w:r w:rsidR="0038386C" w:rsidRPr="003E5544">
        <w:rPr>
          <w:rFonts w:ascii="Calibri" w:hAnsi="Calibri" w:cs="Calibri"/>
          <w:iCs/>
          <w:sz w:val="20"/>
          <w:szCs w:val="20"/>
        </w:rPr>
        <w:t xml:space="preserve"> raggiungibile mediante il seguente </w:t>
      </w:r>
      <w:proofErr w:type="gramStart"/>
      <w:r w:rsidR="0038386C" w:rsidRPr="003E5544">
        <w:rPr>
          <w:rFonts w:ascii="Calibri" w:hAnsi="Calibri" w:cs="Calibri"/>
          <w:iCs/>
          <w:sz w:val="20"/>
          <w:szCs w:val="20"/>
        </w:rPr>
        <w:t xml:space="preserve">link </w:t>
      </w:r>
      <w:r w:rsidR="00F70916" w:rsidRPr="003E5544">
        <w:rPr>
          <w:rFonts w:ascii="Calibri" w:hAnsi="Calibri" w:cs="Calibri"/>
          <w:iCs/>
          <w:sz w:val="20"/>
          <w:szCs w:val="20"/>
        </w:rPr>
        <w:t xml:space="preserve"> …</w:t>
      </w:r>
      <w:proofErr w:type="gramEnd"/>
      <w:r w:rsidR="004B1374" w:rsidRPr="003E5544">
        <w:rPr>
          <w:rFonts w:ascii="Calibri" w:hAnsi="Calibri" w:cs="Calibri"/>
          <w:iCs/>
          <w:sz w:val="20"/>
          <w:szCs w:val="20"/>
          <w:highlight w:val="yellow"/>
        </w:rPr>
        <w:t>_________</w:t>
      </w:r>
      <w:r w:rsidRPr="003E5544">
        <w:rPr>
          <w:rFonts w:ascii="Calibri" w:hAnsi="Calibri" w:cs="Calibri"/>
          <w:iCs/>
          <w:sz w:val="20"/>
          <w:szCs w:val="20"/>
        </w:rPr>
        <w:t xml:space="preserve">. </w:t>
      </w:r>
    </w:p>
    <w:p w14:paraId="4999AB97" w14:textId="21BC113A" w:rsidR="00C41162" w:rsidRPr="003E5544" w:rsidRDefault="00184306" w:rsidP="00B81595">
      <w:pPr>
        <w:pStyle w:val="Paragrafoelenco"/>
        <w:numPr>
          <w:ilvl w:val="0"/>
          <w:numId w:val="12"/>
        </w:numPr>
        <w:spacing w:after="0" w:line="240" w:lineRule="auto"/>
        <w:ind w:left="426" w:hanging="284"/>
        <w:jc w:val="both"/>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solo nel caso in cui la garanzia sia rilasciata tramite bonifico</w:t>
      </w:r>
      <w:r w:rsidRPr="003E5544">
        <w:rPr>
          <w:rFonts w:ascii="Calibri" w:hAnsi="Calibri" w:cs="Calibri"/>
          <w:sz w:val="20"/>
          <w:szCs w:val="20"/>
        </w:rPr>
        <w:t xml:space="preserve">) che, in caso di restituzione della garanzia provvisoria costituita tramite bonifico, il relativo versamento dovrà essere effettuato sul conto corrente bancario IBAN n. </w:t>
      </w:r>
      <w:r w:rsidR="00F70916" w:rsidRPr="003E5544">
        <w:rPr>
          <w:rFonts w:ascii="Calibri" w:hAnsi="Calibri" w:cs="Calibri"/>
          <w:sz w:val="20"/>
          <w:szCs w:val="20"/>
        </w:rPr>
        <w:t>…</w:t>
      </w:r>
      <w:r w:rsidRPr="003E5544">
        <w:rPr>
          <w:rFonts w:ascii="Calibri" w:hAnsi="Calibri" w:cs="Calibri"/>
          <w:sz w:val="20"/>
          <w:szCs w:val="20"/>
        </w:rPr>
        <w:t xml:space="preserve">  </w:t>
      </w:r>
      <w:r w:rsidR="00F70916" w:rsidRPr="003E5544">
        <w:rPr>
          <w:rFonts w:ascii="Calibri" w:hAnsi="Calibri" w:cs="Calibri"/>
          <w:sz w:val="20"/>
          <w:szCs w:val="20"/>
        </w:rPr>
        <w:t xml:space="preserve">BIC/SWIFT … </w:t>
      </w:r>
      <w:r w:rsidRPr="003E5544">
        <w:rPr>
          <w:rFonts w:ascii="Calibri" w:hAnsi="Calibri" w:cs="Calibri"/>
          <w:sz w:val="20"/>
          <w:szCs w:val="20"/>
        </w:rPr>
        <w:t xml:space="preserve">intestato a </w:t>
      </w:r>
      <w:r w:rsidR="00F70916" w:rsidRPr="003E5544">
        <w:rPr>
          <w:rFonts w:ascii="Calibri" w:hAnsi="Calibri" w:cs="Calibri"/>
          <w:sz w:val="20"/>
          <w:szCs w:val="20"/>
        </w:rPr>
        <w:t>…,</w:t>
      </w:r>
      <w:r w:rsidR="009B5141" w:rsidRPr="003E5544">
        <w:rPr>
          <w:rFonts w:ascii="Calibri" w:hAnsi="Calibri" w:cs="Calibri"/>
          <w:sz w:val="20"/>
          <w:szCs w:val="20"/>
        </w:rPr>
        <w:t xml:space="preserve"> presso </w:t>
      </w:r>
      <w:r w:rsidR="00F70916" w:rsidRPr="003E5544">
        <w:rPr>
          <w:rFonts w:ascii="Calibri" w:hAnsi="Calibri" w:cs="Calibri"/>
          <w:sz w:val="20"/>
          <w:szCs w:val="20"/>
        </w:rPr>
        <w:t>…</w:t>
      </w:r>
    </w:p>
    <w:p w14:paraId="57B7157C" w14:textId="700DBD54" w:rsidR="00C64402" w:rsidRPr="003E5544" w:rsidRDefault="00184306" w:rsidP="007F693F">
      <w:pPr>
        <w:pStyle w:val="Paragrafoelenco"/>
        <w:numPr>
          <w:ilvl w:val="0"/>
          <w:numId w:val="12"/>
        </w:numPr>
        <w:spacing w:before="60" w:after="60" w:line="300" w:lineRule="exact"/>
        <w:jc w:val="both"/>
        <w:rPr>
          <w:rFonts w:ascii="Calibri" w:eastAsia="Calibri" w:hAnsi="Calibri" w:cs="Calibri"/>
          <w:bCs/>
          <w:sz w:val="20"/>
          <w:szCs w:val="20"/>
          <w:lang w:eastAsia="it-IT"/>
        </w:rPr>
      </w:pPr>
      <w:r w:rsidRPr="003E5544">
        <w:rPr>
          <w:rFonts w:ascii="Calibri" w:hAnsi="Calibri" w:cs="Calibri"/>
          <w:sz w:val="20"/>
          <w:szCs w:val="20"/>
        </w:rPr>
        <w:t>di aver</w:t>
      </w:r>
      <w:r w:rsidR="00C64402" w:rsidRPr="003E5544">
        <w:rPr>
          <w:rFonts w:ascii="Calibri" w:hAnsi="Calibri" w:cs="Calibri"/>
          <w:sz w:val="20"/>
          <w:szCs w:val="20"/>
        </w:rPr>
        <w:t xml:space="preserve"> già</w:t>
      </w:r>
      <w:r w:rsidRPr="003E5544">
        <w:rPr>
          <w:rFonts w:ascii="Calibri" w:hAnsi="Calibri" w:cs="Calibri"/>
          <w:sz w:val="20"/>
          <w:szCs w:val="20"/>
        </w:rPr>
        <w:t xml:space="preserve"> provveduto al pagamento del contributo dovuto in favore dell’Autorità ai sensi dell’articolo 1, comma 65 della legge 23 dicembre 2005, n. 266 oppure di impegnarsi ad </w:t>
      </w:r>
      <w:r w:rsidR="00C64402" w:rsidRPr="003E5544">
        <w:rPr>
          <w:rFonts w:ascii="Calibri" w:hAnsi="Calibri" w:cs="Calibri"/>
          <w:sz w:val="20"/>
          <w:szCs w:val="20"/>
        </w:rPr>
        <w:t xml:space="preserve">effettuarlo </w:t>
      </w:r>
      <w:r w:rsidRPr="003E5544">
        <w:rPr>
          <w:rFonts w:ascii="Calibri" w:hAnsi="Calibri" w:cs="Calibri"/>
          <w:sz w:val="20"/>
          <w:szCs w:val="20"/>
        </w:rPr>
        <w:t>entro il termine fissato per la presentazione della domanda, a pena di inammissibilità della stessa</w:t>
      </w:r>
      <w:r w:rsidR="00C64402" w:rsidRPr="003E5544">
        <w:rPr>
          <w:rFonts w:ascii="Calibri" w:hAnsi="Calibri" w:cs="Calibri"/>
          <w:sz w:val="20"/>
          <w:szCs w:val="20"/>
        </w:rPr>
        <w:t xml:space="preserve">. Riguardo alla ricevuta di pagamento, la stessa sarà trasmessa mediante caricamento </w:t>
      </w:r>
      <w:r w:rsidR="00C64402" w:rsidRPr="003E5544">
        <w:rPr>
          <w:rFonts w:ascii="Calibri" w:eastAsia="Calibri" w:hAnsi="Calibri" w:cs="Calibri"/>
          <w:bCs/>
          <w:sz w:val="20"/>
          <w:szCs w:val="20"/>
          <w:lang w:eastAsia="it-IT"/>
        </w:rPr>
        <w:t>(</w:t>
      </w:r>
      <w:r w:rsidR="00C64402" w:rsidRPr="003E5544">
        <w:rPr>
          <w:rFonts w:ascii="Calibri" w:eastAsia="Calibri" w:hAnsi="Calibri" w:cs="Calibri"/>
          <w:bCs/>
          <w:i/>
          <w:sz w:val="20"/>
          <w:szCs w:val="20"/>
          <w:lang w:eastAsia="it-IT"/>
        </w:rPr>
        <w:t>barrare la casella corrispondente alla modalità di trasmissione utilizzata</w:t>
      </w:r>
      <w:r w:rsidR="00C64402" w:rsidRPr="003E5544">
        <w:rPr>
          <w:rFonts w:ascii="Calibri" w:eastAsia="Calibri" w:hAnsi="Calibri" w:cs="Calibri"/>
          <w:bCs/>
          <w:sz w:val="20"/>
          <w:szCs w:val="20"/>
          <w:lang w:eastAsia="it-IT"/>
        </w:rPr>
        <w:t>):</w:t>
      </w:r>
    </w:p>
    <w:p w14:paraId="25C023AB" w14:textId="2210BE64" w:rsidR="00C64402" w:rsidRPr="003E5544" w:rsidRDefault="00C64402" w:rsidP="00C64402">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003E5544">
        <w:rPr>
          <w:rFonts w:ascii="Calibri" w:hAnsi="Calibri" w:cs="Calibri"/>
          <w:sz w:val="20"/>
          <w:szCs w:val="20"/>
        </w:rPr>
        <w:t xml:space="preserve"> </w:t>
      </w:r>
      <w:r w:rsidRPr="003E5544">
        <w:rPr>
          <w:rFonts w:ascii="Calibri" w:hAnsi="Calibri" w:cs="Calibri"/>
          <w:sz w:val="20"/>
          <w:szCs w:val="20"/>
        </w:rPr>
        <w:t xml:space="preserve">nella busta amministrativa     </w:t>
      </w:r>
    </w:p>
    <w:p w14:paraId="2AFEE548" w14:textId="7764D01A" w:rsidR="00B81595" w:rsidRPr="003E5544" w:rsidRDefault="00C64402" w:rsidP="007F693F">
      <w:pPr>
        <w:ind w:left="708" w:firstLine="186"/>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nel FVOE</w:t>
      </w:r>
    </w:p>
    <w:p w14:paraId="0FFE3175" w14:textId="60E2491A" w:rsidR="00C41162" w:rsidRPr="003E5544" w:rsidRDefault="00184306" w:rsidP="00B81595">
      <w:pPr>
        <w:pStyle w:val="Paragrafoelenco"/>
        <w:numPr>
          <w:ilvl w:val="0"/>
          <w:numId w:val="11"/>
        </w:numPr>
        <w:spacing w:after="0" w:line="240" w:lineRule="auto"/>
        <w:ind w:left="426" w:hanging="284"/>
        <w:jc w:val="both"/>
        <w:rPr>
          <w:rFonts w:ascii="Calibri" w:hAnsi="Calibri" w:cs="Calibri"/>
          <w:sz w:val="20"/>
          <w:szCs w:val="20"/>
        </w:rPr>
      </w:pPr>
      <w:r w:rsidRPr="003E5544">
        <w:rPr>
          <w:rFonts w:ascii="Calibri" w:hAnsi="Calibri" w:cs="Calibri"/>
          <w:bCs/>
          <w:iCs/>
          <w:sz w:val="20"/>
          <w:szCs w:val="20"/>
        </w:rPr>
        <w:t>di impegnarsi a mantenere valida e vincolante la propria offerta per il periodo previsto nel bando di gara</w:t>
      </w:r>
      <w:r w:rsidR="00A16E58" w:rsidRPr="003E5544">
        <w:rPr>
          <w:rFonts w:ascii="Calibri" w:hAnsi="Calibri" w:cs="Calibri"/>
          <w:bCs/>
          <w:iCs/>
          <w:sz w:val="20"/>
          <w:szCs w:val="20"/>
        </w:rPr>
        <w:t>.</w:t>
      </w:r>
    </w:p>
    <w:p w14:paraId="3B601E8B" w14:textId="77777777" w:rsidR="008559F6" w:rsidRPr="003E5544" w:rsidRDefault="008559F6" w:rsidP="008559F6">
      <w:pPr>
        <w:spacing w:after="0" w:line="240" w:lineRule="auto"/>
        <w:jc w:val="both"/>
        <w:rPr>
          <w:rFonts w:ascii="Calibri" w:hAnsi="Calibri" w:cs="Calibri"/>
          <w:b/>
          <w:sz w:val="20"/>
          <w:szCs w:val="20"/>
        </w:rPr>
      </w:pPr>
    </w:p>
    <w:p w14:paraId="0E2A4C2A" w14:textId="0A221C21" w:rsidR="008559F6" w:rsidRPr="003E5544" w:rsidRDefault="00184306" w:rsidP="008559F6">
      <w:pPr>
        <w:spacing w:after="0" w:line="240" w:lineRule="auto"/>
        <w:jc w:val="both"/>
        <w:rPr>
          <w:rFonts w:ascii="Calibri" w:hAnsi="Calibri" w:cs="Calibri"/>
          <w:sz w:val="20"/>
          <w:szCs w:val="20"/>
        </w:rPr>
      </w:pPr>
      <w:r w:rsidRPr="003E5544">
        <w:rPr>
          <w:rFonts w:ascii="Calibri" w:hAnsi="Calibri" w:cs="Calibri"/>
          <w:b/>
          <w:sz w:val="20"/>
          <w:szCs w:val="20"/>
        </w:rPr>
        <w:t xml:space="preserve">ALLEGA </w:t>
      </w:r>
      <w:r w:rsidRPr="003E5544">
        <w:rPr>
          <w:rFonts w:ascii="Calibri" w:hAnsi="Calibri" w:cs="Calibri"/>
          <w:sz w:val="20"/>
          <w:szCs w:val="20"/>
        </w:rPr>
        <w:t>la ricevuta di pagamento elettronico dell’imposta di bollo o del bonifico bancario o, in alternativa, indica il seguente numero seriale della</w:t>
      </w:r>
      <w:r w:rsidR="009B5141" w:rsidRPr="003E5544">
        <w:rPr>
          <w:rFonts w:ascii="Calibri" w:hAnsi="Calibri" w:cs="Calibri"/>
          <w:sz w:val="20"/>
          <w:szCs w:val="20"/>
        </w:rPr>
        <w:t xml:space="preserve"> marca da bollo </w:t>
      </w:r>
      <w:r w:rsidR="00F70916" w:rsidRPr="003E5544">
        <w:rPr>
          <w:rFonts w:ascii="Calibri" w:hAnsi="Calibri" w:cs="Calibri"/>
          <w:sz w:val="20"/>
          <w:szCs w:val="20"/>
        </w:rPr>
        <w:t>…</w:t>
      </w:r>
      <w:r w:rsidR="009B5141" w:rsidRPr="003E5544">
        <w:rPr>
          <w:rFonts w:ascii="Calibri" w:hAnsi="Calibri" w:cs="Calibri"/>
          <w:sz w:val="20"/>
          <w:szCs w:val="20"/>
        </w:rPr>
        <w:t xml:space="preserve">, </w:t>
      </w:r>
      <w:r w:rsidRPr="003E5544">
        <w:rPr>
          <w:rFonts w:ascii="Calibri" w:hAnsi="Calibri" w:cs="Calibri"/>
          <w:sz w:val="20"/>
          <w:szCs w:val="20"/>
        </w:rPr>
        <w:t>producendo copia del contrassegno in formato.pdf</w:t>
      </w:r>
      <w:r w:rsidR="00C9670D" w:rsidRPr="003E5544">
        <w:rPr>
          <w:rFonts w:ascii="Calibri" w:hAnsi="Calibri" w:cs="Calibri"/>
          <w:sz w:val="20"/>
          <w:szCs w:val="20"/>
        </w:rPr>
        <w:t xml:space="preserve"> e </w:t>
      </w:r>
      <w:r w:rsidR="00C9670D" w:rsidRPr="003E5544">
        <w:rPr>
          <w:rFonts w:ascii="Calibri" w:hAnsi="Calibri" w:cs="Calibri"/>
          <w:b/>
          <w:bCs/>
          <w:sz w:val="20"/>
          <w:szCs w:val="20"/>
        </w:rPr>
        <w:t>ASSUME</w:t>
      </w:r>
      <w:r w:rsidRPr="003E5544">
        <w:rPr>
          <w:rFonts w:ascii="Calibri" w:hAnsi="Calibri" w:cs="Calibri"/>
          <w:sz w:val="20"/>
          <w:szCs w:val="20"/>
        </w:rPr>
        <w:t xml:space="preserve"> ogni responsabilità in caso di utilizzo plurimo dei contrassegni</w:t>
      </w:r>
      <w:r w:rsidR="00A16E58" w:rsidRPr="003E5544">
        <w:rPr>
          <w:rFonts w:ascii="Calibri" w:hAnsi="Calibri" w:cs="Calibri"/>
          <w:sz w:val="20"/>
          <w:szCs w:val="20"/>
        </w:rPr>
        <w:t>.</w:t>
      </w:r>
    </w:p>
    <w:p w14:paraId="349B74C6" w14:textId="72F723EE" w:rsidR="001C746F" w:rsidRPr="003E5544" w:rsidRDefault="001C746F" w:rsidP="008559F6">
      <w:pPr>
        <w:spacing w:after="0" w:line="240" w:lineRule="auto"/>
        <w:jc w:val="both"/>
        <w:rPr>
          <w:rFonts w:ascii="Calibri" w:hAnsi="Calibri" w:cs="Calibri"/>
          <w:sz w:val="20"/>
          <w:szCs w:val="20"/>
        </w:rPr>
      </w:pPr>
      <w:r w:rsidRPr="003E5544">
        <w:rPr>
          <w:rFonts w:ascii="Calibri" w:hAnsi="Calibri" w:cs="Calibri"/>
          <w:b/>
          <w:sz w:val="20"/>
          <w:szCs w:val="20"/>
        </w:rPr>
        <w:t>SI IMPEGNA</w:t>
      </w:r>
      <w:r w:rsidRPr="003E5544">
        <w:rPr>
          <w:rFonts w:ascii="Calibri" w:hAnsi="Calibri" w:cs="Calibri"/>
          <w:sz w:val="20"/>
          <w:szCs w:val="20"/>
        </w:rPr>
        <w:t xml:space="preserve"> </w:t>
      </w:r>
      <w:proofErr w:type="gramStart"/>
      <w:r w:rsidRPr="003E5544">
        <w:rPr>
          <w:rFonts w:ascii="Calibri" w:hAnsi="Calibri" w:cs="Calibri"/>
          <w:sz w:val="20"/>
          <w:szCs w:val="20"/>
        </w:rPr>
        <w:t>ad</w:t>
      </w:r>
      <w:proofErr w:type="gramEnd"/>
      <w:r w:rsidRPr="003E5544">
        <w:rPr>
          <w:rFonts w:ascii="Calibri" w:hAnsi="Calibri" w:cs="Calibri"/>
          <w:sz w:val="20"/>
          <w:szCs w:val="20"/>
        </w:rPr>
        <w:t xml:space="preserve"> adempiere, in caso di aggiudicazione, agli obblighi di tracciabilità dei flussi finanziari ai sensi della Legge 13 agosto 2010 n. 136;</w:t>
      </w:r>
    </w:p>
    <w:p w14:paraId="530E005C" w14:textId="77777777" w:rsidR="008559F6" w:rsidRPr="003E5544" w:rsidRDefault="008559F6" w:rsidP="008559F6">
      <w:pPr>
        <w:spacing w:after="0" w:line="240" w:lineRule="auto"/>
        <w:jc w:val="both"/>
        <w:rPr>
          <w:rFonts w:ascii="Calibri" w:hAnsi="Calibri" w:cs="Calibri"/>
          <w:bCs/>
          <w:i/>
          <w:iCs/>
          <w:sz w:val="20"/>
          <w:szCs w:val="20"/>
        </w:rPr>
      </w:pPr>
    </w:p>
    <w:p w14:paraId="266A64B7" w14:textId="77777777" w:rsidR="00B81595" w:rsidRPr="003E5544" w:rsidRDefault="00C9670D" w:rsidP="0003190D">
      <w:pPr>
        <w:spacing w:after="0" w:line="240" w:lineRule="auto"/>
        <w:jc w:val="both"/>
        <w:rPr>
          <w:rFonts w:ascii="Calibri" w:hAnsi="Calibri" w:cs="Calibri"/>
          <w:bCs/>
          <w:sz w:val="20"/>
          <w:szCs w:val="20"/>
        </w:rPr>
      </w:pPr>
      <w:r w:rsidRPr="003E5544">
        <w:rPr>
          <w:rFonts w:ascii="Calibri" w:hAnsi="Calibri" w:cs="Calibri"/>
          <w:bCs/>
          <w:i/>
          <w:iCs/>
          <w:sz w:val="20"/>
          <w:szCs w:val="20"/>
        </w:rPr>
        <w:t>(</w:t>
      </w:r>
      <w:r w:rsidR="005D4C8D" w:rsidRPr="003E5544">
        <w:rPr>
          <w:rFonts w:ascii="Calibri" w:hAnsi="Calibri" w:cs="Calibri"/>
          <w:bCs/>
          <w:i/>
          <w:iCs/>
          <w:sz w:val="20"/>
          <w:szCs w:val="20"/>
        </w:rPr>
        <w:t>p</w:t>
      </w:r>
      <w:r w:rsidRPr="003E5544">
        <w:rPr>
          <w:rFonts w:ascii="Calibri" w:hAnsi="Calibri" w:cs="Calibri"/>
          <w:bCs/>
          <w:i/>
          <w:iCs/>
          <w:sz w:val="20"/>
          <w:szCs w:val="20"/>
        </w:rPr>
        <w:t>er gli operatori economici non residenti e privi di stabile organizzazione in Italia)</w:t>
      </w:r>
      <w:r w:rsidRPr="003E5544">
        <w:rPr>
          <w:rFonts w:ascii="Calibri" w:hAnsi="Calibri" w:cs="Calibri"/>
          <w:bCs/>
          <w:sz w:val="20"/>
          <w:szCs w:val="20"/>
        </w:rPr>
        <w:t xml:space="preserve"> </w:t>
      </w:r>
      <w:r w:rsidR="005D4C8D" w:rsidRPr="003E5544">
        <w:rPr>
          <w:rFonts w:ascii="Calibri" w:hAnsi="Calibri" w:cs="Calibri"/>
          <w:b/>
          <w:sz w:val="20"/>
          <w:szCs w:val="20"/>
        </w:rPr>
        <w:t>SI IMPEGNA AD UNIFORMARSI</w:t>
      </w:r>
      <w:r w:rsidRPr="003E5544">
        <w:rPr>
          <w:rFonts w:ascii="Calibri" w:hAnsi="Calibri" w:cs="Calibri"/>
          <w:b/>
          <w:sz w:val="20"/>
          <w:szCs w:val="20"/>
        </w:rPr>
        <w:t>, IN CASO DI AGGIUDICAZIONE</w:t>
      </w:r>
      <w:r w:rsidRPr="003E5544">
        <w:rPr>
          <w:rFonts w:ascii="Calibri" w:hAnsi="Calibri" w:cs="Calibri"/>
          <w:bCs/>
          <w:sz w:val="20"/>
          <w:szCs w:val="20"/>
        </w:rPr>
        <w:t xml:space="preserve">, </w:t>
      </w:r>
      <w:r w:rsidR="005D4C8D" w:rsidRPr="003E5544">
        <w:rPr>
          <w:rFonts w:ascii="Calibri" w:hAnsi="Calibri" w:cs="Calibri"/>
          <w:bCs/>
          <w:sz w:val="20"/>
          <w:szCs w:val="20"/>
        </w:rPr>
        <w:t>alla disciplina di cui agli articoli 17, comma 2, e 53, comma 3 del D.P.R. 633/1972 e comunicare alla stazione appaltante la nomina del proprio rappresentante fiscale, nelle forme di legge</w:t>
      </w:r>
      <w:r w:rsidR="00B81595" w:rsidRPr="003E5544">
        <w:rPr>
          <w:rFonts w:ascii="Calibri" w:hAnsi="Calibri" w:cs="Calibri"/>
          <w:bCs/>
          <w:sz w:val="20"/>
          <w:szCs w:val="20"/>
        </w:rPr>
        <w:t>.</w:t>
      </w:r>
    </w:p>
    <w:p w14:paraId="503C8D3B" w14:textId="7118521D" w:rsidR="00017D77" w:rsidRPr="003E5544" w:rsidRDefault="00017D77" w:rsidP="0003190D">
      <w:pPr>
        <w:spacing w:after="0" w:line="240" w:lineRule="auto"/>
        <w:jc w:val="both"/>
        <w:rPr>
          <w:rFonts w:ascii="Calibri" w:hAnsi="Calibri" w:cs="Calibri"/>
          <w:bCs/>
          <w:sz w:val="20"/>
          <w:szCs w:val="20"/>
        </w:rPr>
      </w:pPr>
    </w:p>
    <w:tbl>
      <w:tblPr>
        <w:tblStyle w:val="Grigliatabella"/>
        <w:tblW w:w="0" w:type="auto"/>
        <w:tblLook w:val="04A0" w:firstRow="1" w:lastRow="0" w:firstColumn="1" w:lastColumn="0" w:noHBand="0" w:noVBand="1"/>
      </w:tblPr>
      <w:tblGrid>
        <w:gridCol w:w="9486"/>
      </w:tblGrid>
      <w:tr w:rsidR="0063674A" w:rsidRPr="003E5544"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3E5544" w:rsidRDefault="0063674A" w:rsidP="0063674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sz w:val="20"/>
                <w:szCs w:val="20"/>
              </w:rPr>
              <w:t>[</w:t>
            </w:r>
            <w:r w:rsidRPr="003E5544">
              <w:rPr>
                <w:rFonts w:ascii="Calibri" w:hAnsi="Calibri" w:cs="Calibri"/>
                <w:b/>
                <w:bCs/>
                <w:i/>
                <w:iCs/>
                <w:sz w:val="20"/>
                <w:szCs w:val="20"/>
              </w:rPr>
              <w:t>Eventuale, ove previste nel Disciplinare le relative previsioni</w:t>
            </w:r>
            <w:r w:rsidRPr="003E5544">
              <w:rPr>
                <w:rFonts w:ascii="Calibri" w:hAnsi="Calibri" w:cs="Calibri"/>
                <w:b/>
                <w:sz w:val="20"/>
                <w:szCs w:val="20"/>
              </w:rPr>
              <w:t>] ASSUNZIONE DI SPECIFICI IMPEGNI IN MATERIA DI TUTELA DEL LAVORO E PARITÀ DI GENERE E GENERAZIONALE (</w:t>
            </w:r>
            <w:r w:rsidRPr="003E5544">
              <w:rPr>
                <w:rFonts w:ascii="Calibri" w:hAnsi="Calibri" w:cs="Calibri"/>
                <w:b/>
                <w:bCs/>
                <w:i/>
                <w:iCs/>
                <w:sz w:val="20"/>
                <w:szCs w:val="20"/>
              </w:rPr>
              <w:t xml:space="preserve">Non applicabile ai servizi di natura intellettuale e alle forniture senza posa in </w:t>
            </w:r>
            <w:proofErr w:type="gramStart"/>
            <w:r w:rsidRPr="003E5544">
              <w:rPr>
                <w:rFonts w:ascii="Calibri" w:hAnsi="Calibri" w:cs="Calibri"/>
                <w:b/>
                <w:bCs/>
                <w:i/>
                <w:iCs/>
                <w:sz w:val="20"/>
                <w:szCs w:val="20"/>
              </w:rPr>
              <w:t>opera</w:t>
            </w:r>
            <w:r w:rsidRPr="003E5544">
              <w:rPr>
                <w:rFonts w:ascii="Calibri" w:hAnsi="Calibri" w:cs="Calibri"/>
                <w:b/>
                <w:sz w:val="20"/>
                <w:szCs w:val="20"/>
              </w:rPr>
              <w:t xml:space="preserve">)   </w:t>
            </w:r>
            <w:proofErr w:type="gramEnd"/>
          </w:p>
        </w:tc>
      </w:tr>
    </w:tbl>
    <w:p w14:paraId="6441F958" w14:textId="376553F0" w:rsidR="00017D77" w:rsidRPr="003E5544" w:rsidRDefault="00017D77" w:rsidP="009A65F9">
      <w:pPr>
        <w:jc w:val="both"/>
        <w:rPr>
          <w:rFonts w:ascii="Calibri" w:hAnsi="Calibri" w:cs="Calibri"/>
          <w:b/>
          <w:bCs/>
          <w:sz w:val="20"/>
          <w:szCs w:val="20"/>
        </w:rPr>
      </w:pPr>
      <w:r w:rsidRPr="003E5544">
        <w:rPr>
          <w:rFonts w:ascii="Calibri" w:hAnsi="Calibri" w:cs="Calibri"/>
          <w:bCs/>
          <w:i/>
          <w:iCs/>
          <w:sz w:val="20"/>
          <w:szCs w:val="20"/>
        </w:rPr>
        <w:lastRenderedPageBreak/>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3E5544" w:rsidRDefault="00017D77" w:rsidP="0003190D">
      <w:pPr>
        <w:spacing w:after="0" w:line="240" w:lineRule="auto"/>
        <w:jc w:val="both"/>
        <w:rPr>
          <w:rFonts w:ascii="Calibri" w:hAnsi="Calibri" w:cs="Calibri"/>
          <w:b/>
          <w:bCs/>
          <w:sz w:val="20"/>
          <w:szCs w:val="20"/>
        </w:rPr>
      </w:pPr>
    </w:p>
    <w:p w14:paraId="5A66CC66" w14:textId="77777777" w:rsidR="00C41162" w:rsidRPr="003E5544" w:rsidRDefault="00184306" w:rsidP="00513881">
      <w:pPr>
        <w:spacing w:after="0" w:line="240" w:lineRule="auto"/>
        <w:ind w:left="284" w:hanging="284"/>
        <w:jc w:val="both"/>
        <w:rPr>
          <w:rFonts w:ascii="Calibri" w:hAnsi="Calibri" w:cs="Calibri"/>
          <w:bCs/>
          <w:sz w:val="20"/>
          <w:szCs w:val="20"/>
        </w:rPr>
      </w:pPr>
      <w:r w:rsidRPr="003E5544">
        <w:rPr>
          <w:rFonts w:ascii="Calibri" w:hAnsi="Calibri" w:cs="Calibri"/>
          <w:b/>
          <w:bCs/>
          <w:sz w:val="20"/>
          <w:szCs w:val="20"/>
        </w:rPr>
        <w:t>DICHIARA</w:t>
      </w:r>
      <w:r w:rsidR="000805C3" w:rsidRPr="003E5544">
        <w:rPr>
          <w:rFonts w:ascii="Calibri" w:hAnsi="Calibri" w:cs="Calibri"/>
          <w:bCs/>
          <w:sz w:val="20"/>
          <w:szCs w:val="20"/>
        </w:rPr>
        <w:t xml:space="preserve"> di impegnarsi a:</w:t>
      </w:r>
    </w:p>
    <w:p w14:paraId="34BC5526" w14:textId="20A7B3C2" w:rsidR="00C41162" w:rsidRPr="003E5544" w:rsidRDefault="00FD6AFF" w:rsidP="00206E7E">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sz w:val="20"/>
          <w:szCs w:val="20"/>
        </w:rPr>
        <w:t>(</w:t>
      </w:r>
      <w:r w:rsidRPr="003E5544">
        <w:rPr>
          <w:rStyle w:val="cf11"/>
          <w:rFonts w:ascii="Calibri" w:hAnsi="Calibri" w:cs="Calibri"/>
          <w:sz w:val="20"/>
          <w:szCs w:val="20"/>
        </w:rPr>
        <w:t>solo se nel disciplinare di gara è stata prevista la clausola sociale relativa alla stabilità occupazionale)</w:t>
      </w:r>
      <w:r w:rsidRPr="003E5544">
        <w:rPr>
          <w:rFonts w:ascii="Calibri" w:hAnsi="Calibri" w:cs="Calibri"/>
          <w:sz w:val="20"/>
          <w:szCs w:val="20"/>
        </w:rPr>
        <w:t xml:space="preserve"> </w:t>
      </w:r>
      <w:r w:rsidR="0003190D" w:rsidRPr="003E5544">
        <w:rPr>
          <w:rFonts w:ascii="Calibri" w:hAnsi="Calibri" w:cs="Calibri"/>
          <w:sz w:val="20"/>
          <w:szCs w:val="20"/>
        </w:rPr>
        <w:t>G</w:t>
      </w:r>
      <w:r w:rsidR="00184306" w:rsidRPr="003E5544">
        <w:rPr>
          <w:rFonts w:ascii="Calibri" w:hAnsi="Calibri" w:cs="Calibri"/>
          <w:sz w:val="20"/>
          <w:szCs w:val="20"/>
        </w:rPr>
        <w:t>arantire</w:t>
      </w:r>
      <w:r w:rsidR="009E1D2D" w:rsidRPr="003E5544">
        <w:rPr>
          <w:rFonts w:ascii="Calibri" w:hAnsi="Calibri" w:cs="Calibri"/>
          <w:sz w:val="20"/>
          <w:szCs w:val="20"/>
        </w:rPr>
        <w:t xml:space="preserve">, secondo quanto indicato al paragrafo </w:t>
      </w:r>
      <w:r w:rsidR="0038386C" w:rsidRPr="003E5544">
        <w:rPr>
          <w:rFonts w:ascii="Calibri" w:hAnsi="Calibri" w:cs="Calibri"/>
          <w:sz w:val="20"/>
          <w:szCs w:val="20"/>
        </w:rPr>
        <w:t xml:space="preserve">10 </w:t>
      </w:r>
      <w:r w:rsidR="009E1D2D" w:rsidRPr="003E5544">
        <w:rPr>
          <w:rFonts w:ascii="Calibri" w:hAnsi="Calibri" w:cs="Calibri"/>
          <w:sz w:val="20"/>
          <w:szCs w:val="20"/>
        </w:rPr>
        <w:t xml:space="preserve">del disciplinare di gara, </w:t>
      </w:r>
      <w:r w:rsidR="00184306" w:rsidRPr="003E5544">
        <w:rPr>
          <w:rFonts w:ascii="Calibri" w:hAnsi="Calibri" w:cs="Calibri"/>
          <w:sz w:val="20"/>
          <w:szCs w:val="20"/>
        </w:rPr>
        <w:t>la stabilità occupazionale del personale impiegato, nel rispetto degli impegni assunti in offerta;</w:t>
      </w:r>
    </w:p>
    <w:p w14:paraId="5EB94579" w14:textId="77777777" w:rsidR="009E1D2D" w:rsidRPr="003E5544" w:rsidRDefault="009E1D2D" w:rsidP="009E1D2D">
      <w:pPr>
        <w:pStyle w:val="Paragrafoelenco"/>
        <w:spacing w:after="0" w:line="240" w:lineRule="auto"/>
        <w:ind w:left="284"/>
        <w:jc w:val="both"/>
        <w:rPr>
          <w:rFonts w:ascii="Calibri" w:hAnsi="Calibri" w:cs="Calibri"/>
          <w:sz w:val="20"/>
          <w:szCs w:val="20"/>
        </w:rPr>
      </w:pPr>
    </w:p>
    <w:p w14:paraId="168D24E1" w14:textId="5CA7D2CC" w:rsidR="009E1D2D" w:rsidRPr="003E5544" w:rsidRDefault="0003190D" w:rsidP="008559F6">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sz w:val="20"/>
          <w:szCs w:val="20"/>
        </w:rPr>
        <w:t>R</w:t>
      </w:r>
      <w:r w:rsidR="00184306" w:rsidRPr="003E5544">
        <w:rPr>
          <w:rFonts w:ascii="Calibri" w:hAnsi="Calibri" w:cs="Calibri"/>
          <w:sz w:val="20"/>
          <w:szCs w:val="20"/>
        </w:rPr>
        <w:t xml:space="preserve">ispettare le misure individuate </w:t>
      </w:r>
      <w:r w:rsidR="009E1D2D" w:rsidRPr="003E5544">
        <w:rPr>
          <w:rFonts w:ascii="Calibri" w:hAnsi="Calibri" w:cs="Calibri"/>
          <w:sz w:val="20"/>
          <w:szCs w:val="20"/>
        </w:rPr>
        <w:t xml:space="preserve">al paragrafo </w:t>
      </w:r>
      <w:r w:rsidR="0038386C" w:rsidRPr="003E5544">
        <w:rPr>
          <w:rFonts w:ascii="Calibri" w:hAnsi="Calibri" w:cs="Calibri"/>
          <w:sz w:val="20"/>
          <w:szCs w:val="20"/>
        </w:rPr>
        <w:t xml:space="preserve">10 </w:t>
      </w:r>
      <w:r w:rsidR="009E1D2D" w:rsidRPr="003E5544">
        <w:rPr>
          <w:rFonts w:ascii="Calibri" w:hAnsi="Calibri" w:cs="Calibri"/>
          <w:sz w:val="20"/>
          <w:szCs w:val="20"/>
        </w:rPr>
        <w:t xml:space="preserve">del disciplinare di gara, </w:t>
      </w:r>
      <w:r w:rsidR="00184306" w:rsidRPr="003E5544">
        <w:rPr>
          <w:rFonts w:ascii="Calibri" w:hAnsi="Calibri" w:cs="Calibri"/>
          <w:sz w:val="20"/>
          <w:szCs w:val="20"/>
        </w:rPr>
        <w:t>al fine di garantire le pari opportunità generazionali, di genere e di inclusione lavorativa per le persone con disabilità o svantaggiate;</w:t>
      </w:r>
    </w:p>
    <w:p w14:paraId="4987EC19" w14:textId="77777777" w:rsidR="008559F6" w:rsidRPr="003E5544" w:rsidRDefault="008559F6" w:rsidP="008559F6">
      <w:pPr>
        <w:spacing w:after="0" w:line="240" w:lineRule="auto"/>
        <w:jc w:val="both"/>
        <w:rPr>
          <w:rFonts w:ascii="Calibri" w:hAnsi="Calibri" w:cs="Calibri"/>
          <w:sz w:val="20"/>
          <w:szCs w:val="20"/>
        </w:rPr>
      </w:pPr>
    </w:p>
    <w:p w14:paraId="3FCC9685" w14:textId="77777777" w:rsidR="009E1D2D" w:rsidRPr="003E5544" w:rsidRDefault="009E1D2D" w:rsidP="009E1D2D">
      <w:pPr>
        <w:ind w:left="284" w:hanging="284"/>
        <w:jc w:val="both"/>
        <w:rPr>
          <w:rFonts w:ascii="Calibri" w:hAnsi="Calibri" w:cs="Calibri"/>
          <w:b/>
          <w:i/>
          <w:sz w:val="20"/>
          <w:szCs w:val="20"/>
        </w:rPr>
      </w:pPr>
      <w:r w:rsidRPr="003E5544">
        <w:rPr>
          <w:rFonts w:ascii="Calibri" w:hAnsi="Calibri" w:cs="Calibri"/>
          <w:b/>
          <w:i/>
          <w:sz w:val="20"/>
          <w:szCs w:val="20"/>
        </w:rPr>
        <w:t>(barrare la casella di interesse)</w:t>
      </w:r>
    </w:p>
    <w:p w14:paraId="26B735EF" w14:textId="0E280EEB" w:rsidR="009E1D2D" w:rsidRPr="003E5544" w:rsidRDefault="009E1D2D" w:rsidP="009E1D2D">
      <w:pPr>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applicare al proprio personale il</w:t>
      </w:r>
      <w:r w:rsidR="0038386C" w:rsidRPr="003E5544">
        <w:rPr>
          <w:rFonts w:ascii="Calibri" w:hAnsi="Calibri" w:cs="Calibri"/>
          <w:sz w:val="20"/>
          <w:szCs w:val="20"/>
        </w:rPr>
        <w:t>/i</w:t>
      </w:r>
      <w:r w:rsidRPr="003E5544">
        <w:rPr>
          <w:rFonts w:ascii="Calibri" w:hAnsi="Calibri" w:cs="Calibri"/>
          <w:sz w:val="20"/>
          <w:szCs w:val="20"/>
        </w:rPr>
        <w:t xml:space="preserve"> CCNL</w:t>
      </w:r>
      <w:r w:rsidR="00912F15" w:rsidRPr="003E5544">
        <w:rPr>
          <w:rFonts w:ascii="Calibri" w:hAnsi="Calibri" w:cs="Calibri"/>
          <w:sz w:val="20"/>
          <w:szCs w:val="20"/>
        </w:rPr>
        <w:t xml:space="preserve"> e territoriale/i</w:t>
      </w:r>
      <w:r w:rsidRPr="003E5544">
        <w:rPr>
          <w:rFonts w:ascii="Calibri" w:hAnsi="Calibri" w:cs="Calibri"/>
          <w:sz w:val="20"/>
          <w:szCs w:val="20"/>
        </w:rPr>
        <w:t xml:space="preserve"> indicato</w:t>
      </w:r>
      <w:r w:rsidR="0038386C" w:rsidRPr="003E5544">
        <w:rPr>
          <w:rFonts w:ascii="Calibri" w:hAnsi="Calibri" w:cs="Calibri"/>
          <w:sz w:val="20"/>
          <w:szCs w:val="20"/>
        </w:rPr>
        <w:t>/i</w:t>
      </w:r>
      <w:r w:rsidRPr="003E5544">
        <w:rPr>
          <w:rFonts w:ascii="Calibri" w:hAnsi="Calibri" w:cs="Calibri"/>
          <w:sz w:val="20"/>
          <w:szCs w:val="20"/>
        </w:rPr>
        <w:t xml:space="preserve"> nel disciplinare di gara;</w:t>
      </w:r>
    </w:p>
    <w:p w14:paraId="5D9CEA3D" w14:textId="77777777" w:rsidR="009E1D2D" w:rsidRPr="003E5544" w:rsidRDefault="009E1D2D" w:rsidP="009E1D2D">
      <w:pPr>
        <w:jc w:val="both"/>
        <w:rPr>
          <w:rFonts w:ascii="Calibri" w:hAnsi="Calibri" w:cs="Calibri"/>
          <w:bCs/>
          <w:i/>
          <w:iCs/>
          <w:sz w:val="20"/>
          <w:szCs w:val="20"/>
        </w:rPr>
      </w:pPr>
      <w:r w:rsidRPr="003E5544">
        <w:rPr>
          <w:rFonts w:ascii="Calibri" w:hAnsi="Calibri" w:cs="Calibri"/>
          <w:bCs/>
          <w:i/>
          <w:iCs/>
          <w:sz w:val="20"/>
          <w:szCs w:val="20"/>
        </w:rPr>
        <w:t>o in alternativa</w:t>
      </w:r>
    </w:p>
    <w:p w14:paraId="67D30CE2" w14:textId="5F5B7F67" w:rsidR="009E1D2D" w:rsidRPr="003E5544" w:rsidRDefault="009E1D2D" w:rsidP="009E1D2D">
      <w:pPr>
        <w:ind w:left="28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 xml:space="preserve"> </w:t>
      </w:r>
      <w:r w:rsidRPr="003E5544">
        <w:rPr>
          <w:rFonts w:ascii="Calibri" w:hAnsi="Calibri" w:cs="Calibri"/>
          <w:sz w:val="20"/>
          <w:szCs w:val="20"/>
        </w:rPr>
        <w:tab/>
      </w:r>
      <w:r w:rsidR="00533DE4" w:rsidRPr="003E5544">
        <w:rPr>
          <w:rFonts w:ascii="Calibri" w:hAnsi="Calibri" w:cs="Calibri"/>
          <w:sz w:val="20"/>
          <w:szCs w:val="20"/>
        </w:rPr>
        <w:t>a</w:t>
      </w:r>
      <w:r w:rsidRPr="003E5544">
        <w:rPr>
          <w:rFonts w:ascii="Calibri" w:hAnsi="Calibri" w:cs="Calibri"/>
          <w:sz w:val="20"/>
          <w:szCs w:val="20"/>
        </w:rPr>
        <w:t>pplicare al personale impegnato nell’esecuzione del contratto il</w:t>
      </w:r>
      <w:r w:rsidR="0038386C" w:rsidRPr="003E5544">
        <w:rPr>
          <w:rFonts w:ascii="Calibri" w:hAnsi="Calibri" w:cs="Calibri"/>
          <w:sz w:val="20"/>
          <w:szCs w:val="20"/>
        </w:rPr>
        <w:t xml:space="preserve">/i </w:t>
      </w:r>
      <w:r w:rsidRPr="003E5544">
        <w:rPr>
          <w:rFonts w:ascii="Calibri" w:hAnsi="Calibri" w:cs="Calibri"/>
          <w:sz w:val="20"/>
          <w:szCs w:val="20"/>
        </w:rPr>
        <w:t>seguent</w:t>
      </w:r>
      <w:r w:rsidR="0038386C" w:rsidRPr="003E5544">
        <w:rPr>
          <w:rFonts w:ascii="Calibri" w:hAnsi="Calibri" w:cs="Calibri"/>
          <w:sz w:val="20"/>
          <w:szCs w:val="20"/>
        </w:rPr>
        <w:t>i</w:t>
      </w:r>
      <w:r w:rsidRPr="003E5544">
        <w:rPr>
          <w:rFonts w:ascii="Calibri" w:hAnsi="Calibri" w:cs="Calibri"/>
          <w:sz w:val="20"/>
          <w:szCs w:val="20"/>
        </w:rPr>
        <w:t xml:space="preserve"> CCNL</w:t>
      </w:r>
      <w:r w:rsidR="00912F15" w:rsidRPr="003E5544">
        <w:rPr>
          <w:rFonts w:ascii="Calibri" w:hAnsi="Calibri" w:cs="Calibri"/>
          <w:sz w:val="20"/>
          <w:szCs w:val="20"/>
        </w:rPr>
        <w:t xml:space="preserve"> e</w:t>
      </w:r>
      <w:r w:rsidR="00837888" w:rsidRPr="003E5544">
        <w:rPr>
          <w:rFonts w:ascii="Calibri" w:hAnsi="Calibri" w:cs="Calibri"/>
          <w:sz w:val="20"/>
          <w:szCs w:val="20"/>
        </w:rPr>
        <w:t xml:space="preserve"> </w:t>
      </w:r>
      <w:r w:rsidR="00912F15" w:rsidRPr="003E5544">
        <w:rPr>
          <w:rFonts w:ascii="Calibri" w:hAnsi="Calibri" w:cs="Calibri"/>
          <w:sz w:val="20"/>
          <w:szCs w:val="20"/>
        </w:rPr>
        <w:t>territoriale/i</w:t>
      </w:r>
      <w:proofErr w:type="gramStart"/>
      <w:r w:rsidRPr="003E5544">
        <w:rPr>
          <w:rFonts w:ascii="Calibri" w:hAnsi="Calibri" w:cs="Calibri"/>
          <w:sz w:val="20"/>
          <w:szCs w:val="20"/>
        </w:rPr>
        <w:t xml:space="preserve"> ….</w:t>
      </w:r>
      <w:proofErr w:type="gramEnd"/>
      <w:r w:rsidRPr="003E5544">
        <w:rPr>
          <w:rFonts w:ascii="Calibri" w:hAnsi="Calibri" w:cs="Calibri"/>
          <w:sz w:val="20"/>
          <w:szCs w:val="20"/>
        </w:rPr>
        <w:t>. …………………… (</w:t>
      </w:r>
      <w:r w:rsidRPr="003E5544">
        <w:rPr>
          <w:rFonts w:ascii="Calibri" w:hAnsi="Calibri" w:cs="Calibri"/>
          <w:i/>
          <w:sz w:val="20"/>
          <w:szCs w:val="20"/>
        </w:rPr>
        <w:t>indicare il</w:t>
      </w:r>
      <w:r w:rsidR="0038386C" w:rsidRPr="003E5544">
        <w:rPr>
          <w:rFonts w:ascii="Calibri" w:hAnsi="Calibri" w:cs="Calibri"/>
          <w:i/>
          <w:sz w:val="20"/>
          <w:szCs w:val="20"/>
        </w:rPr>
        <w:t>/i</w:t>
      </w:r>
      <w:r w:rsidRPr="003E5544">
        <w:rPr>
          <w:rFonts w:ascii="Calibri" w:hAnsi="Calibri" w:cs="Calibri"/>
          <w:i/>
          <w:sz w:val="20"/>
          <w:szCs w:val="20"/>
        </w:rPr>
        <w:t xml:space="preserve"> CCNL</w:t>
      </w:r>
      <w:r w:rsidR="00912F15" w:rsidRPr="003E5544">
        <w:rPr>
          <w:rFonts w:ascii="Calibri" w:hAnsi="Calibri" w:cs="Calibri"/>
          <w:i/>
          <w:sz w:val="20"/>
          <w:szCs w:val="20"/>
        </w:rPr>
        <w:t xml:space="preserve"> e</w:t>
      </w:r>
      <w:r w:rsidR="00837888" w:rsidRPr="003E5544">
        <w:rPr>
          <w:rFonts w:ascii="Calibri" w:hAnsi="Calibri" w:cs="Calibri"/>
          <w:i/>
          <w:sz w:val="20"/>
          <w:szCs w:val="20"/>
        </w:rPr>
        <w:t xml:space="preserve"> </w:t>
      </w:r>
      <w:r w:rsidR="00912F15" w:rsidRPr="003E5544">
        <w:rPr>
          <w:rFonts w:ascii="Calibri" w:hAnsi="Calibri" w:cs="Calibri"/>
          <w:i/>
          <w:sz w:val="20"/>
          <w:szCs w:val="20"/>
        </w:rPr>
        <w:t>territoriale/i</w:t>
      </w:r>
      <w:r w:rsidRPr="003E5544">
        <w:rPr>
          <w:rFonts w:ascii="Calibri" w:hAnsi="Calibri" w:cs="Calibri"/>
          <w:i/>
          <w:sz w:val="20"/>
          <w:szCs w:val="20"/>
        </w:rPr>
        <w:t xml:space="preserve"> applicato</w:t>
      </w:r>
      <w:r w:rsidR="0038386C" w:rsidRPr="003E5544">
        <w:rPr>
          <w:rFonts w:ascii="Calibri" w:hAnsi="Calibri" w:cs="Calibri"/>
          <w:i/>
          <w:sz w:val="20"/>
          <w:szCs w:val="20"/>
        </w:rPr>
        <w:t>/i</w:t>
      </w:r>
      <w:r w:rsidRPr="003E5544">
        <w:rPr>
          <w:rFonts w:ascii="Calibri" w:hAnsi="Calibri" w:cs="Calibri"/>
          <w:sz w:val="20"/>
          <w:szCs w:val="20"/>
        </w:rPr>
        <w:t>) identificato</w:t>
      </w:r>
      <w:r w:rsidR="0038386C" w:rsidRPr="003E5544">
        <w:rPr>
          <w:rFonts w:ascii="Calibri" w:hAnsi="Calibri" w:cs="Calibri"/>
          <w:sz w:val="20"/>
          <w:szCs w:val="20"/>
        </w:rPr>
        <w:t>/i</w:t>
      </w:r>
      <w:r w:rsidRPr="003E5544">
        <w:rPr>
          <w:rFonts w:ascii="Calibri" w:hAnsi="Calibri" w:cs="Calibri"/>
          <w:sz w:val="20"/>
          <w:szCs w:val="20"/>
        </w:rPr>
        <w:t xml:space="preserve"> dal</w:t>
      </w:r>
      <w:r w:rsidR="0038386C" w:rsidRPr="003E5544">
        <w:rPr>
          <w:rFonts w:ascii="Calibri" w:hAnsi="Calibri" w:cs="Calibri"/>
          <w:sz w:val="20"/>
          <w:szCs w:val="20"/>
        </w:rPr>
        <w:t>/i</w:t>
      </w:r>
      <w:r w:rsidRPr="003E5544">
        <w:rPr>
          <w:rFonts w:ascii="Calibri" w:hAnsi="Calibri" w:cs="Calibri"/>
          <w:sz w:val="20"/>
          <w:szCs w:val="20"/>
        </w:rPr>
        <w:t xml:space="preserve"> </w:t>
      </w:r>
      <w:r w:rsidR="00760894" w:rsidRPr="003E5544">
        <w:rPr>
          <w:rFonts w:ascii="Calibri" w:hAnsi="Calibri" w:cs="Calibri"/>
          <w:sz w:val="20"/>
          <w:szCs w:val="20"/>
        </w:rPr>
        <w:t xml:space="preserve">seguente/i </w:t>
      </w:r>
      <w:r w:rsidRPr="003E5544">
        <w:rPr>
          <w:rFonts w:ascii="Calibri" w:hAnsi="Calibri" w:cs="Calibri"/>
          <w:sz w:val="20"/>
          <w:szCs w:val="20"/>
        </w:rPr>
        <w:t>codice</w:t>
      </w:r>
      <w:r w:rsidR="0038386C" w:rsidRPr="003E5544">
        <w:rPr>
          <w:rFonts w:ascii="Calibri" w:hAnsi="Calibri" w:cs="Calibri"/>
          <w:sz w:val="20"/>
          <w:szCs w:val="20"/>
        </w:rPr>
        <w:t>/i</w:t>
      </w:r>
      <w:r w:rsidRPr="003E5544">
        <w:rPr>
          <w:rFonts w:ascii="Calibri" w:hAnsi="Calibri" w:cs="Calibri"/>
          <w:sz w:val="20"/>
          <w:szCs w:val="20"/>
        </w:rPr>
        <w:t xml:space="preserve"> alfanumerico</w:t>
      </w:r>
      <w:r w:rsidR="0038386C" w:rsidRPr="003E5544">
        <w:rPr>
          <w:rFonts w:ascii="Calibri" w:hAnsi="Calibri" w:cs="Calibri"/>
          <w:sz w:val="20"/>
          <w:szCs w:val="20"/>
        </w:rPr>
        <w:t>/i</w:t>
      </w:r>
      <w:r w:rsidRPr="003E5544">
        <w:rPr>
          <w:rFonts w:ascii="Calibri" w:hAnsi="Calibri" w:cs="Calibri"/>
          <w:sz w:val="20"/>
          <w:szCs w:val="20"/>
        </w:rPr>
        <w:t xml:space="preserve"> unico</w:t>
      </w:r>
      <w:r w:rsidR="00760894" w:rsidRPr="003E5544">
        <w:rPr>
          <w:rFonts w:ascii="Calibri" w:hAnsi="Calibri" w:cs="Calibri"/>
          <w:sz w:val="20"/>
          <w:szCs w:val="20"/>
        </w:rPr>
        <w:t>/i</w:t>
      </w:r>
      <w:r w:rsidR="00387B66" w:rsidRPr="003E5544">
        <w:rPr>
          <w:rFonts w:ascii="Calibri" w:hAnsi="Calibri" w:cs="Calibri"/>
          <w:sz w:val="20"/>
          <w:szCs w:val="20"/>
        </w:rPr>
        <w:t xml:space="preserve"> e codice ATECO</w:t>
      </w:r>
      <w:r w:rsidRPr="003E5544">
        <w:rPr>
          <w:rFonts w:ascii="Calibri" w:hAnsi="Calibri" w:cs="Calibri"/>
          <w:sz w:val="20"/>
          <w:szCs w:val="20"/>
        </w:rPr>
        <w:t xml:space="preserve"> ……………………………………, </w:t>
      </w:r>
      <w:r w:rsidRPr="003E5544">
        <w:rPr>
          <w:rFonts w:ascii="Calibri" w:hAnsi="Calibri" w:cs="Calibri"/>
          <w:b/>
          <w:sz w:val="20"/>
          <w:szCs w:val="20"/>
        </w:rPr>
        <w:t xml:space="preserve">ma di impegnarsi ad applicare </w:t>
      </w:r>
      <w:r w:rsidRPr="003E5544">
        <w:rPr>
          <w:rFonts w:ascii="Calibri" w:hAnsi="Calibri" w:cs="Calibri"/>
          <w:sz w:val="20"/>
          <w:szCs w:val="20"/>
        </w:rPr>
        <w:t>il</w:t>
      </w:r>
      <w:r w:rsidR="00912F15" w:rsidRPr="003E5544">
        <w:rPr>
          <w:rFonts w:ascii="Calibri" w:hAnsi="Calibri" w:cs="Calibri"/>
          <w:sz w:val="20"/>
          <w:szCs w:val="20"/>
        </w:rPr>
        <w:t>/i</w:t>
      </w:r>
      <w:r w:rsidRPr="003E5544">
        <w:rPr>
          <w:rFonts w:ascii="Calibri" w:hAnsi="Calibri" w:cs="Calibri"/>
          <w:sz w:val="20"/>
          <w:szCs w:val="20"/>
        </w:rPr>
        <w:t xml:space="preserve"> </w:t>
      </w:r>
      <w:r w:rsidR="00760894" w:rsidRPr="003E5544">
        <w:rPr>
          <w:rFonts w:ascii="Calibri" w:hAnsi="Calibri" w:cs="Calibri"/>
          <w:sz w:val="20"/>
          <w:szCs w:val="20"/>
        </w:rPr>
        <w:t>CCNL</w:t>
      </w:r>
      <w:r w:rsidRPr="003E5544">
        <w:rPr>
          <w:rFonts w:ascii="Calibri" w:hAnsi="Calibri" w:cs="Calibri"/>
          <w:sz w:val="20"/>
          <w:szCs w:val="20"/>
        </w:rPr>
        <w:t xml:space="preserve"> e</w:t>
      </w:r>
      <w:r w:rsidR="00837888" w:rsidRPr="003E5544">
        <w:rPr>
          <w:rFonts w:ascii="Calibri" w:hAnsi="Calibri" w:cs="Calibri"/>
          <w:sz w:val="20"/>
          <w:szCs w:val="20"/>
        </w:rPr>
        <w:t xml:space="preserve"> </w:t>
      </w:r>
      <w:r w:rsidRPr="003E5544">
        <w:rPr>
          <w:rFonts w:ascii="Calibri" w:hAnsi="Calibri" w:cs="Calibri"/>
          <w:sz w:val="20"/>
          <w:szCs w:val="20"/>
        </w:rPr>
        <w:t>territoriale</w:t>
      </w:r>
      <w:r w:rsidR="00912F15" w:rsidRPr="003E5544">
        <w:rPr>
          <w:rFonts w:ascii="Calibri" w:hAnsi="Calibri" w:cs="Calibri"/>
          <w:sz w:val="20"/>
          <w:szCs w:val="20"/>
        </w:rPr>
        <w:t>/i</w:t>
      </w:r>
      <w:r w:rsidRPr="003E5544">
        <w:rPr>
          <w:rFonts w:ascii="Calibri" w:hAnsi="Calibri" w:cs="Calibri"/>
          <w:sz w:val="20"/>
          <w:szCs w:val="20"/>
        </w:rPr>
        <w:t xml:space="preserve"> indicato nel disciplinare di gara nell’esecuzione delle prestazioni</w:t>
      </w:r>
      <w:r w:rsidR="00760894" w:rsidRPr="003E5544">
        <w:rPr>
          <w:rFonts w:ascii="Calibri" w:hAnsi="Calibri" w:cs="Calibri"/>
          <w:sz w:val="20"/>
          <w:szCs w:val="20"/>
        </w:rPr>
        <w:t xml:space="preserve">, principale </w:t>
      </w:r>
      <w:r w:rsidR="00912F15" w:rsidRPr="003E5544">
        <w:rPr>
          <w:rFonts w:ascii="Calibri" w:hAnsi="Calibri" w:cs="Calibri"/>
          <w:i/>
          <w:iCs/>
          <w:sz w:val="20"/>
          <w:szCs w:val="20"/>
        </w:rPr>
        <w:t>(eventuale, in caso di individuazione di prestazioni secondarie)</w:t>
      </w:r>
      <w:r w:rsidR="00912F15" w:rsidRPr="003E5544">
        <w:rPr>
          <w:rFonts w:ascii="Calibri" w:hAnsi="Calibri" w:cs="Calibri"/>
          <w:sz w:val="20"/>
          <w:szCs w:val="20"/>
        </w:rPr>
        <w:t xml:space="preserve"> </w:t>
      </w:r>
      <w:r w:rsidR="00760894" w:rsidRPr="003E5544">
        <w:rPr>
          <w:rFonts w:ascii="Calibri" w:hAnsi="Calibri" w:cs="Calibri"/>
          <w:sz w:val="20"/>
          <w:szCs w:val="20"/>
        </w:rPr>
        <w:t>e secondaria,</w:t>
      </w:r>
      <w:r w:rsidRPr="003E5544">
        <w:rPr>
          <w:rFonts w:ascii="Calibri" w:hAnsi="Calibri" w:cs="Calibri"/>
          <w:sz w:val="20"/>
          <w:szCs w:val="20"/>
        </w:rPr>
        <w:t xml:space="preserve"> oggetto del contratto</w:t>
      </w:r>
      <w:r w:rsidR="00760894" w:rsidRPr="003E5544">
        <w:rPr>
          <w:rFonts w:ascii="Calibri" w:hAnsi="Calibri" w:cs="Calibri"/>
          <w:sz w:val="20"/>
          <w:szCs w:val="20"/>
        </w:rPr>
        <w:t>,</w:t>
      </w:r>
      <w:r w:rsidRPr="003E5544">
        <w:rPr>
          <w:rFonts w:ascii="Calibri" w:hAnsi="Calibri" w:cs="Calibri"/>
          <w:sz w:val="20"/>
          <w:szCs w:val="20"/>
        </w:rPr>
        <w:t xml:space="preserve"> per tutta la sua durata;</w:t>
      </w:r>
    </w:p>
    <w:p w14:paraId="26A23B6E" w14:textId="77777777" w:rsidR="009E1D2D" w:rsidRPr="003E5544" w:rsidRDefault="009E1D2D" w:rsidP="009E1D2D">
      <w:pPr>
        <w:jc w:val="both"/>
        <w:rPr>
          <w:rFonts w:ascii="Calibri" w:hAnsi="Calibri" w:cs="Calibri"/>
          <w:bCs/>
          <w:i/>
          <w:iCs/>
          <w:sz w:val="20"/>
          <w:szCs w:val="20"/>
        </w:rPr>
      </w:pPr>
      <w:r w:rsidRPr="003E5544">
        <w:rPr>
          <w:rFonts w:ascii="Calibri" w:hAnsi="Calibri" w:cs="Calibri"/>
          <w:bCs/>
          <w:i/>
          <w:iCs/>
          <w:sz w:val="20"/>
          <w:szCs w:val="20"/>
        </w:rPr>
        <w:t>o in alternativa</w:t>
      </w:r>
    </w:p>
    <w:p w14:paraId="38CEB212" w14:textId="3F31BDDF" w:rsidR="009E1D2D" w:rsidRPr="003E5544" w:rsidRDefault="009E1D2D" w:rsidP="009E1D2D">
      <w:pPr>
        <w:ind w:left="284" w:hanging="284"/>
        <w:jc w:val="both"/>
        <w:rPr>
          <w:rFonts w:ascii="Calibri" w:hAnsi="Calibri" w:cs="Calibri"/>
          <w:sz w:val="20"/>
          <w:szCs w:val="20"/>
        </w:rPr>
      </w:pPr>
      <w:r w:rsidRPr="003E5544">
        <w:rPr>
          <w:rFonts w:ascii="Calibri" w:hAnsi="Calibri" w:cs="Calibri"/>
          <w:sz w:val="20"/>
          <w:szCs w:val="20"/>
        </w:rPr>
        <w:fldChar w:fldCharType="begin">
          <w:ffData>
            <w:name w:val=""/>
            <w:enabled/>
            <w:calcOnExit w:val="0"/>
            <w:checkBox>
              <w:sizeAuto/>
              <w:default w:val="0"/>
            </w:checkBox>
          </w:ffData>
        </w:fldChar>
      </w:r>
      <w:r w:rsidRPr="003E5544">
        <w:rPr>
          <w:rFonts w:ascii="Calibri" w:hAnsi="Calibri" w:cs="Calibri"/>
          <w:sz w:val="20"/>
          <w:szCs w:val="20"/>
        </w:rPr>
        <w:instrText xml:space="preserve"> FORMCHECKBOX </w:instrText>
      </w:r>
      <w:r w:rsidRPr="003E5544">
        <w:rPr>
          <w:rFonts w:ascii="Calibri" w:hAnsi="Calibri" w:cs="Calibri"/>
          <w:sz w:val="20"/>
          <w:szCs w:val="20"/>
        </w:rPr>
      </w:r>
      <w:r w:rsidRPr="003E5544">
        <w:rPr>
          <w:rFonts w:ascii="Calibri" w:hAnsi="Calibri" w:cs="Calibri"/>
          <w:sz w:val="20"/>
          <w:szCs w:val="20"/>
        </w:rPr>
        <w:fldChar w:fldCharType="separate"/>
      </w:r>
      <w:r w:rsidRPr="003E5544">
        <w:rPr>
          <w:rFonts w:ascii="Calibri" w:hAnsi="Calibri" w:cs="Calibri"/>
          <w:sz w:val="20"/>
          <w:szCs w:val="20"/>
        </w:rPr>
        <w:fldChar w:fldCharType="end"/>
      </w:r>
      <w:r w:rsidRPr="003E5544">
        <w:rPr>
          <w:rFonts w:ascii="Calibri" w:hAnsi="Calibri" w:cs="Calibri"/>
          <w:sz w:val="20"/>
          <w:szCs w:val="20"/>
        </w:rPr>
        <w:tab/>
        <w:t>applicare al personale impegnato nell’esecuzione del contratto il</w:t>
      </w:r>
      <w:r w:rsidR="00760894" w:rsidRPr="003E5544">
        <w:rPr>
          <w:rFonts w:ascii="Calibri" w:hAnsi="Calibri" w:cs="Calibri"/>
          <w:sz w:val="20"/>
          <w:szCs w:val="20"/>
        </w:rPr>
        <w:t>/i</w:t>
      </w:r>
      <w:r w:rsidRPr="003E5544">
        <w:rPr>
          <w:rFonts w:ascii="Calibri" w:hAnsi="Calibri" w:cs="Calibri"/>
          <w:sz w:val="20"/>
          <w:szCs w:val="20"/>
        </w:rPr>
        <w:t xml:space="preserve"> seguente</w:t>
      </w:r>
      <w:r w:rsidR="00760894" w:rsidRPr="003E5544">
        <w:rPr>
          <w:rFonts w:ascii="Calibri" w:hAnsi="Calibri" w:cs="Calibri"/>
          <w:sz w:val="20"/>
          <w:szCs w:val="20"/>
        </w:rPr>
        <w:t>/i</w:t>
      </w:r>
      <w:r w:rsidRPr="003E5544">
        <w:rPr>
          <w:rFonts w:ascii="Calibri" w:hAnsi="Calibri" w:cs="Calibri"/>
          <w:sz w:val="20"/>
          <w:szCs w:val="20"/>
        </w:rPr>
        <w:t xml:space="preserve"> CCNL</w:t>
      </w:r>
      <w:r w:rsidR="00760894" w:rsidRPr="003E5544">
        <w:rPr>
          <w:rFonts w:ascii="Calibri" w:hAnsi="Calibri" w:cs="Calibri"/>
          <w:sz w:val="20"/>
          <w:szCs w:val="20"/>
        </w:rPr>
        <w:t xml:space="preserve"> </w:t>
      </w:r>
      <w:r w:rsidR="00600FEC" w:rsidRPr="003E5544">
        <w:rPr>
          <w:rFonts w:ascii="Calibri" w:hAnsi="Calibri" w:cs="Calibri"/>
          <w:sz w:val="20"/>
          <w:szCs w:val="20"/>
        </w:rPr>
        <w:t xml:space="preserve">e </w:t>
      </w:r>
      <w:r w:rsidR="00760894" w:rsidRPr="003E5544">
        <w:rPr>
          <w:rFonts w:ascii="Calibri" w:hAnsi="Calibri" w:cs="Calibri"/>
          <w:sz w:val="20"/>
          <w:szCs w:val="20"/>
        </w:rPr>
        <w:t>territoriale</w:t>
      </w:r>
      <w:r w:rsidR="00912F15" w:rsidRPr="003E5544">
        <w:rPr>
          <w:rFonts w:ascii="Calibri" w:hAnsi="Calibri" w:cs="Calibri"/>
          <w:sz w:val="20"/>
          <w:szCs w:val="20"/>
        </w:rPr>
        <w:t>/i</w:t>
      </w:r>
      <w:r w:rsidR="00760894" w:rsidRPr="003E5544">
        <w:rPr>
          <w:rFonts w:ascii="Calibri" w:hAnsi="Calibri" w:cs="Calibri"/>
          <w:sz w:val="20"/>
          <w:szCs w:val="20"/>
        </w:rPr>
        <w:t xml:space="preserve"> indicato</w:t>
      </w:r>
      <w:r w:rsidR="00912F15" w:rsidRPr="003E5544">
        <w:rPr>
          <w:rFonts w:ascii="Calibri" w:hAnsi="Calibri" w:cs="Calibri"/>
          <w:sz w:val="20"/>
          <w:szCs w:val="20"/>
        </w:rPr>
        <w:t>/i</w:t>
      </w:r>
      <w:r w:rsidR="00760894" w:rsidRPr="003E5544">
        <w:rPr>
          <w:rFonts w:ascii="Calibri" w:hAnsi="Calibri" w:cs="Calibri"/>
          <w:sz w:val="20"/>
          <w:szCs w:val="20"/>
        </w:rPr>
        <w:t xml:space="preserve"> nel disciplinare di gara </w:t>
      </w:r>
      <w:r w:rsidRPr="003E5544">
        <w:rPr>
          <w:rFonts w:ascii="Calibri" w:hAnsi="Calibri" w:cs="Calibri"/>
          <w:sz w:val="20"/>
          <w:szCs w:val="20"/>
        </w:rPr>
        <w:t>…………………… (</w:t>
      </w:r>
      <w:r w:rsidRPr="003E5544">
        <w:rPr>
          <w:rFonts w:ascii="Calibri" w:hAnsi="Calibri" w:cs="Calibri"/>
          <w:i/>
          <w:sz w:val="20"/>
          <w:szCs w:val="20"/>
        </w:rPr>
        <w:t>indicare il</w:t>
      </w:r>
      <w:r w:rsidR="00760894" w:rsidRPr="003E5544">
        <w:rPr>
          <w:rFonts w:ascii="Calibri" w:hAnsi="Calibri" w:cs="Calibri"/>
          <w:i/>
          <w:sz w:val="20"/>
          <w:szCs w:val="20"/>
        </w:rPr>
        <w:t>/i</w:t>
      </w:r>
      <w:r w:rsidRPr="003E5544">
        <w:rPr>
          <w:rFonts w:ascii="Calibri" w:hAnsi="Calibri" w:cs="Calibri"/>
          <w:i/>
          <w:sz w:val="20"/>
          <w:szCs w:val="20"/>
        </w:rPr>
        <w:t xml:space="preserve"> CCNL</w:t>
      </w:r>
      <w:r w:rsidR="00600FEC" w:rsidRPr="003E5544">
        <w:rPr>
          <w:rFonts w:ascii="Calibri" w:hAnsi="Calibri" w:cs="Calibri"/>
          <w:i/>
          <w:sz w:val="20"/>
          <w:szCs w:val="20"/>
        </w:rPr>
        <w:t xml:space="preserve"> territoriale/i</w:t>
      </w:r>
      <w:r w:rsidRPr="003E5544">
        <w:rPr>
          <w:rFonts w:ascii="Calibri" w:hAnsi="Calibri" w:cs="Calibri"/>
          <w:i/>
          <w:sz w:val="20"/>
          <w:szCs w:val="20"/>
        </w:rPr>
        <w:t xml:space="preserve"> applicato</w:t>
      </w:r>
      <w:r w:rsidR="00760894" w:rsidRPr="003E5544">
        <w:rPr>
          <w:rFonts w:ascii="Calibri" w:hAnsi="Calibri" w:cs="Calibri"/>
          <w:i/>
          <w:sz w:val="20"/>
          <w:szCs w:val="20"/>
        </w:rPr>
        <w:t>/i</w:t>
      </w:r>
      <w:r w:rsidRPr="003E5544">
        <w:rPr>
          <w:rFonts w:ascii="Calibri" w:hAnsi="Calibri" w:cs="Calibri"/>
          <w:sz w:val="20"/>
          <w:szCs w:val="20"/>
        </w:rPr>
        <w:t>) identificato</w:t>
      </w:r>
      <w:r w:rsidR="00760894" w:rsidRPr="003E5544">
        <w:rPr>
          <w:rFonts w:ascii="Calibri" w:hAnsi="Calibri" w:cs="Calibri"/>
          <w:sz w:val="20"/>
          <w:szCs w:val="20"/>
        </w:rPr>
        <w:t>/i</w:t>
      </w:r>
      <w:r w:rsidRPr="003E5544">
        <w:rPr>
          <w:rFonts w:ascii="Calibri" w:hAnsi="Calibri" w:cs="Calibri"/>
          <w:sz w:val="20"/>
          <w:szCs w:val="20"/>
        </w:rPr>
        <w:t xml:space="preserve"> dal</w:t>
      </w:r>
      <w:r w:rsidR="00760894" w:rsidRPr="003E5544">
        <w:rPr>
          <w:rFonts w:ascii="Calibri" w:hAnsi="Calibri" w:cs="Calibri"/>
          <w:sz w:val="20"/>
          <w:szCs w:val="20"/>
        </w:rPr>
        <w:t>/i</w:t>
      </w:r>
      <w:r w:rsidRPr="003E5544">
        <w:rPr>
          <w:rFonts w:ascii="Calibri" w:hAnsi="Calibri" w:cs="Calibri"/>
          <w:sz w:val="20"/>
          <w:szCs w:val="20"/>
        </w:rPr>
        <w:t xml:space="preserve"> codice</w:t>
      </w:r>
      <w:r w:rsidR="00760894" w:rsidRPr="003E5544">
        <w:rPr>
          <w:rFonts w:ascii="Calibri" w:hAnsi="Calibri" w:cs="Calibri"/>
          <w:sz w:val="20"/>
          <w:szCs w:val="20"/>
        </w:rPr>
        <w:t>/i</w:t>
      </w:r>
      <w:r w:rsidRPr="003E5544">
        <w:rPr>
          <w:rFonts w:ascii="Calibri" w:hAnsi="Calibri" w:cs="Calibri"/>
          <w:sz w:val="20"/>
          <w:szCs w:val="20"/>
        </w:rPr>
        <w:t xml:space="preserve"> alfanumerico</w:t>
      </w:r>
      <w:r w:rsidR="00760894" w:rsidRPr="003E5544">
        <w:rPr>
          <w:rFonts w:ascii="Calibri" w:hAnsi="Calibri" w:cs="Calibri"/>
          <w:sz w:val="20"/>
          <w:szCs w:val="20"/>
        </w:rPr>
        <w:t>/i</w:t>
      </w:r>
      <w:r w:rsidRPr="003E5544">
        <w:rPr>
          <w:rFonts w:ascii="Calibri" w:hAnsi="Calibri" w:cs="Calibri"/>
          <w:sz w:val="20"/>
          <w:szCs w:val="20"/>
        </w:rPr>
        <w:t xml:space="preserve"> unico</w:t>
      </w:r>
      <w:r w:rsidR="00760894" w:rsidRPr="003E5544">
        <w:rPr>
          <w:rFonts w:ascii="Calibri" w:hAnsi="Calibri" w:cs="Calibri"/>
          <w:sz w:val="20"/>
          <w:szCs w:val="20"/>
        </w:rPr>
        <w:t xml:space="preserve">/i </w:t>
      </w:r>
      <w:r w:rsidR="00387B66" w:rsidRPr="003E5544">
        <w:rPr>
          <w:rFonts w:ascii="Calibri" w:hAnsi="Calibri" w:cs="Calibri"/>
          <w:sz w:val="20"/>
          <w:szCs w:val="20"/>
        </w:rPr>
        <w:t xml:space="preserve"> e codice ATECO </w:t>
      </w:r>
      <w:r w:rsidR="00760894" w:rsidRPr="003E5544">
        <w:rPr>
          <w:rFonts w:ascii="Calibri" w:hAnsi="Calibri" w:cs="Calibri"/>
          <w:sz w:val="20"/>
          <w:szCs w:val="20"/>
        </w:rPr>
        <w:t xml:space="preserve">per la prestazione principale </w:t>
      </w:r>
      <w:r w:rsidR="00760894" w:rsidRPr="003E5544">
        <w:rPr>
          <w:rFonts w:ascii="Calibri" w:hAnsi="Calibri" w:cs="Calibri"/>
          <w:i/>
          <w:iCs/>
          <w:sz w:val="20"/>
          <w:szCs w:val="20"/>
        </w:rPr>
        <w:t>(eventuale</w:t>
      </w:r>
      <w:r w:rsidR="00912F15" w:rsidRPr="003E5544">
        <w:rPr>
          <w:rFonts w:ascii="Calibri" w:hAnsi="Calibri" w:cs="Calibri"/>
          <w:i/>
          <w:iCs/>
          <w:sz w:val="20"/>
          <w:szCs w:val="20"/>
        </w:rPr>
        <w:t>,</w:t>
      </w:r>
      <w:r w:rsidR="00912F15" w:rsidRPr="003E5544">
        <w:rPr>
          <w:rFonts w:ascii="Calibri" w:hAnsi="Calibri" w:cs="Calibri"/>
          <w:sz w:val="20"/>
          <w:szCs w:val="20"/>
        </w:rPr>
        <w:t xml:space="preserve"> </w:t>
      </w:r>
      <w:r w:rsidR="00912F15" w:rsidRPr="003E5544">
        <w:rPr>
          <w:rFonts w:ascii="Calibri" w:hAnsi="Calibri" w:cs="Calibri"/>
          <w:i/>
          <w:iCs/>
          <w:sz w:val="20"/>
          <w:szCs w:val="20"/>
        </w:rPr>
        <w:t>in caso di individuazione di prestazioni secondarie</w:t>
      </w:r>
      <w:r w:rsidR="00760894" w:rsidRPr="003E5544">
        <w:rPr>
          <w:rFonts w:ascii="Calibri" w:hAnsi="Calibri" w:cs="Calibri"/>
          <w:sz w:val="20"/>
          <w:szCs w:val="20"/>
        </w:rPr>
        <w:t>) e</w:t>
      </w:r>
      <w:r w:rsidR="00600FEC" w:rsidRPr="003E5544">
        <w:rPr>
          <w:rFonts w:ascii="Calibri" w:hAnsi="Calibri" w:cs="Calibri"/>
          <w:sz w:val="20"/>
          <w:szCs w:val="20"/>
        </w:rPr>
        <w:t>, rispettivamente,</w:t>
      </w:r>
      <w:r w:rsidR="00760894" w:rsidRPr="003E5544">
        <w:rPr>
          <w:rFonts w:ascii="Calibri" w:hAnsi="Calibri" w:cs="Calibri"/>
          <w:sz w:val="20"/>
          <w:szCs w:val="20"/>
        </w:rPr>
        <w:t xml:space="preserve"> per la prestazione secondaria </w:t>
      </w:r>
      <w:r w:rsidRPr="003E5544">
        <w:rPr>
          <w:rFonts w:ascii="Calibri" w:hAnsi="Calibri" w:cs="Calibri"/>
          <w:sz w:val="20"/>
          <w:szCs w:val="20"/>
        </w:rPr>
        <w:t xml:space="preserve"> …………………………………… che garantisce</w:t>
      </w:r>
      <w:r w:rsidR="00760894" w:rsidRPr="003E5544">
        <w:rPr>
          <w:rFonts w:ascii="Calibri" w:hAnsi="Calibri" w:cs="Calibri"/>
          <w:sz w:val="20"/>
          <w:szCs w:val="20"/>
        </w:rPr>
        <w:t>/</w:t>
      </w:r>
      <w:proofErr w:type="spellStart"/>
      <w:r w:rsidR="00760894" w:rsidRPr="003E5544">
        <w:rPr>
          <w:rFonts w:ascii="Calibri" w:hAnsi="Calibri" w:cs="Calibri"/>
          <w:sz w:val="20"/>
          <w:szCs w:val="20"/>
        </w:rPr>
        <w:t>ono</w:t>
      </w:r>
      <w:proofErr w:type="spellEnd"/>
      <w:r w:rsidRPr="003E5544">
        <w:rPr>
          <w:rFonts w:ascii="Calibri" w:hAnsi="Calibri" w:cs="Calibri"/>
          <w:sz w:val="20"/>
          <w:szCs w:val="20"/>
        </w:rPr>
        <w:t xml:space="preserve"> le stesse tutele </w:t>
      </w:r>
      <w:r w:rsidR="00CA544B" w:rsidRPr="003E5544">
        <w:rPr>
          <w:rFonts w:ascii="Calibri" w:hAnsi="Calibri" w:cs="Calibri"/>
          <w:sz w:val="20"/>
          <w:szCs w:val="20"/>
        </w:rPr>
        <w:t xml:space="preserve">retributive </w:t>
      </w:r>
      <w:r w:rsidRPr="003E5544">
        <w:rPr>
          <w:rFonts w:ascii="Calibri" w:hAnsi="Calibri" w:cs="Calibri"/>
          <w:sz w:val="20"/>
          <w:szCs w:val="20"/>
        </w:rPr>
        <w:t>e normative rispetto a quello</w:t>
      </w:r>
      <w:r w:rsidR="00760894" w:rsidRPr="003E5544">
        <w:rPr>
          <w:rFonts w:ascii="Calibri" w:hAnsi="Calibri" w:cs="Calibri"/>
          <w:sz w:val="20"/>
          <w:szCs w:val="20"/>
        </w:rPr>
        <w:t>/i</w:t>
      </w:r>
      <w:r w:rsidRPr="003E5544">
        <w:rPr>
          <w:rFonts w:ascii="Calibri" w:hAnsi="Calibri" w:cs="Calibri"/>
          <w:sz w:val="20"/>
          <w:szCs w:val="20"/>
        </w:rPr>
        <w:t xml:space="preserve"> indicato</w:t>
      </w:r>
      <w:r w:rsidR="00912F15" w:rsidRPr="003E5544">
        <w:rPr>
          <w:rFonts w:ascii="Calibri" w:hAnsi="Calibri" w:cs="Calibri"/>
          <w:sz w:val="20"/>
          <w:szCs w:val="20"/>
        </w:rPr>
        <w:t>/</w:t>
      </w:r>
      <w:r w:rsidR="00760894" w:rsidRPr="003E5544">
        <w:rPr>
          <w:rFonts w:ascii="Calibri" w:hAnsi="Calibri" w:cs="Calibri"/>
          <w:sz w:val="20"/>
          <w:szCs w:val="20"/>
        </w:rPr>
        <w:t>i</w:t>
      </w:r>
      <w:r w:rsidRPr="003E5544">
        <w:rPr>
          <w:rFonts w:ascii="Calibri" w:hAnsi="Calibri" w:cs="Calibri"/>
          <w:sz w:val="20"/>
          <w:szCs w:val="20"/>
        </w:rPr>
        <w:t xml:space="preserve"> nel disciplinare di gara, come evidenziato nella dichiarazione di equivalenza allegata all</w:t>
      </w:r>
      <w:r w:rsidR="00CA544B" w:rsidRPr="003E5544">
        <w:rPr>
          <w:rFonts w:ascii="Calibri" w:hAnsi="Calibri" w:cs="Calibri"/>
          <w:sz w:val="20"/>
          <w:szCs w:val="20"/>
        </w:rPr>
        <w:t>a busta amministrativa</w:t>
      </w:r>
      <w:r w:rsidRPr="003E5544">
        <w:rPr>
          <w:rFonts w:ascii="Calibri" w:hAnsi="Calibri" w:cs="Calibri"/>
          <w:sz w:val="20"/>
          <w:szCs w:val="20"/>
        </w:rPr>
        <w:t>];</w:t>
      </w:r>
    </w:p>
    <w:p w14:paraId="43349465" w14:textId="77777777" w:rsidR="00F758B6" w:rsidRDefault="00F758B6" w:rsidP="00F758B6">
      <w:pPr>
        <w:ind w:left="284" w:hanging="284"/>
        <w:jc w:val="both"/>
        <w:rPr>
          <w:b/>
          <w:bCs/>
          <w:sz w:val="20"/>
          <w:szCs w:val="20"/>
        </w:rPr>
      </w:pPr>
      <w:r w:rsidRPr="003610B4">
        <w:rPr>
          <w:rFonts w:ascii="Titillium" w:hAnsi="Titillium"/>
          <w:b/>
          <w:bCs/>
          <w:i/>
          <w:iCs/>
          <w:sz w:val="20"/>
          <w:szCs w:val="20"/>
        </w:rPr>
        <w:t>[</w:t>
      </w:r>
      <w:r w:rsidRPr="003610B4">
        <w:rPr>
          <w:rFonts w:cstheme="minorHAnsi"/>
          <w:b/>
          <w:bCs/>
          <w:i/>
          <w:iCs/>
          <w:sz w:val="20"/>
          <w:szCs w:val="20"/>
        </w:rPr>
        <w:t>Eventuale, in caso di subappalto</w:t>
      </w:r>
      <w:r w:rsidRPr="003610B4">
        <w:rPr>
          <w:rFonts w:cstheme="minorHAnsi"/>
          <w:sz w:val="20"/>
          <w:szCs w:val="20"/>
        </w:rPr>
        <w:t>]</w:t>
      </w:r>
      <w:r>
        <w:rPr>
          <w:rFonts w:ascii="Titillium" w:hAnsi="Titillium"/>
          <w:sz w:val="20"/>
          <w:szCs w:val="20"/>
        </w:rPr>
        <w:t xml:space="preserve"> </w:t>
      </w:r>
      <w:r w:rsidRPr="006533B7">
        <w:rPr>
          <w:b/>
          <w:bCs/>
          <w:sz w:val="20"/>
          <w:szCs w:val="20"/>
        </w:rPr>
        <w:t>DICHIARA</w:t>
      </w:r>
      <w:r>
        <w:rPr>
          <w:b/>
          <w:bCs/>
          <w:sz w:val="20"/>
          <w:szCs w:val="20"/>
        </w:rPr>
        <w:t>:</w:t>
      </w:r>
    </w:p>
    <w:p w14:paraId="532DBECE" w14:textId="3A2977D8" w:rsidR="00F758B6" w:rsidRPr="002F74F2" w:rsidRDefault="00F758B6" w:rsidP="00F758B6">
      <w:pPr>
        <w:pStyle w:val="Paragrafoelenco"/>
        <w:numPr>
          <w:ilvl w:val="0"/>
          <w:numId w:val="51"/>
        </w:numPr>
        <w:jc w:val="both"/>
        <w:rPr>
          <w:rFonts w:cstheme="minorHAnsi"/>
          <w:i/>
          <w:sz w:val="20"/>
          <w:szCs w:val="20"/>
        </w:rPr>
      </w:pPr>
      <w:r w:rsidRPr="003610B4">
        <w:rPr>
          <w:bCs/>
          <w:sz w:val="20"/>
          <w:szCs w:val="20"/>
        </w:rPr>
        <w:t>di voler subappaltare la percentuale del</w:t>
      </w:r>
      <w:r>
        <w:rPr>
          <w:rStyle w:val="Rimandonotaapidipagina"/>
          <w:bCs/>
          <w:sz w:val="20"/>
          <w:szCs w:val="20"/>
        </w:rPr>
        <w:footnoteReference w:id="5"/>
      </w:r>
      <w:r w:rsidRPr="003610B4">
        <w:rPr>
          <w:bCs/>
          <w:sz w:val="20"/>
          <w:szCs w:val="20"/>
        </w:rPr>
        <w:t xml:space="preserve">________ delle prestazioni subappaltabili a piccole e medie imprese, come definite dall’art.1, c.1, </w:t>
      </w:r>
      <w:proofErr w:type="spellStart"/>
      <w:r w:rsidRPr="003610B4">
        <w:rPr>
          <w:bCs/>
          <w:sz w:val="20"/>
          <w:szCs w:val="20"/>
        </w:rPr>
        <w:t>lett.o</w:t>
      </w:r>
      <w:proofErr w:type="spellEnd"/>
      <w:r w:rsidRPr="003610B4">
        <w:rPr>
          <w:bCs/>
          <w:sz w:val="20"/>
          <w:szCs w:val="20"/>
        </w:rPr>
        <w:t xml:space="preserve">) dell’Allegato I.1 al codice dei contratti </w:t>
      </w:r>
      <w:r w:rsidRPr="003610B4">
        <w:rPr>
          <w:bCs/>
          <w:i/>
          <w:iCs/>
          <w:sz w:val="20"/>
          <w:szCs w:val="20"/>
        </w:rPr>
        <w:t>(eventuale, in caso si decida di subappaltare una percentuale diversa dal 20% a piccole e medie imprese)</w:t>
      </w:r>
      <w:r w:rsidRPr="003610B4">
        <w:rPr>
          <w:bCs/>
          <w:sz w:val="20"/>
          <w:szCs w:val="20"/>
        </w:rPr>
        <w:t xml:space="preserve"> e che la predetta percentuale, diversa dal 20%, è stata stabilita in ragione </w:t>
      </w:r>
      <w:r w:rsidRPr="003610B4">
        <w:rPr>
          <w:bCs/>
          <w:sz w:val="20"/>
          <w:szCs w:val="20"/>
          <w:highlight w:val="yellow"/>
        </w:rPr>
        <w:t>[completare specificando le motivazioni, con riguardo all’oggetto o alle caratteristiche delle prestazioni o al mercato di riferimento]</w:t>
      </w:r>
      <w:r w:rsidRPr="003610B4">
        <w:rPr>
          <w:bCs/>
          <w:sz w:val="20"/>
          <w:szCs w:val="20"/>
        </w:rPr>
        <w:t xml:space="preserve">; </w:t>
      </w:r>
    </w:p>
    <w:p w14:paraId="1CFDD60E" w14:textId="77777777" w:rsidR="00F758B6" w:rsidRPr="003610B4" w:rsidRDefault="00F758B6" w:rsidP="00F758B6">
      <w:pPr>
        <w:pStyle w:val="Paragrafoelenco"/>
        <w:numPr>
          <w:ilvl w:val="0"/>
          <w:numId w:val="51"/>
        </w:numPr>
        <w:jc w:val="both"/>
        <w:rPr>
          <w:rFonts w:cstheme="minorHAnsi"/>
          <w:i/>
          <w:sz w:val="20"/>
          <w:szCs w:val="20"/>
        </w:rPr>
      </w:pPr>
      <w:r w:rsidRPr="003610B4">
        <w:rPr>
          <w:rFonts w:cstheme="minorHAnsi"/>
          <w:sz w:val="20"/>
          <w:szCs w:val="20"/>
        </w:rPr>
        <w:t>assicurare l’applicazione delle medesime tutele retributive e normative garantite ai propri dipendenti ai lavoratori delle imprese che operano in subappalto.</w:t>
      </w:r>
    </w:p>
    <w:p w14:paraId="09C81463" w14:textId="77777777" w:rsidR="00C77279" w:rsidRPr="003E5544" w:rsidRDefault="00C77279" w:rsidP="00782672">
      <w:pPr>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3E5544"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3E5544" w:rsidRDefault="0072573C"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bCs/>
                <w:sz w:val="20"/>
                <w:szCs w:val="20"/>
              </w:rPr>
              <w:t>ASSUNZIONE DI ULTERIORI IMPEGNI</w:t>
            </w:r>
          </w:p>
        </w:tc>
      </w:tr>
    </w:tbl>
    <w:p w14:paraId="55099DE9" w14:textId="3400A66F" w:rsidR="00C41162" w:rsidRPr="003E5544" w:rsidRDefault="00184306" w:rsidP="008559F6">
      <w:pPr>
        <w:pStyle w:val="Paragrafoelenco"/>
        <w:numPr>
          <w:ilvl w:val="0"/>
          <w:numId w:val="11"/>
        </w:numPr>
        <w:spacing w:after="0" w:line="240" w:lineRule="auto"/>
        <w:ind w:left="284" w:hanging="284"/>
        <w:jc w:val="both"/>
        <w:rPr>
          <w:rFonts w:ascii="Calibri" w:hAnsi="Calibri" w:cs="Calibri"/>
          <w:b/>
          <w:sz w:val="20"/>
          <w:szCs w:val="20"/>
        </w:rPr>
      </w:pPr>
      <w:r w:rsidRPr="003E5544">
        <w:rPr>
          <w:rFonts w:ascii="Calibri" w:hAnsi="Calibri" w:cs="Calibri"/>
          <w:b/>
          <w:sz w:val="20"/>
          <w:szCs w:val="20"/>
        </w:rPr>
        <w:t>DICHIARA, altresì di:</w:t>
      </w:r>
    </w:p>
    <w:p w14:paraId="5A5052B3" w14:textId="77777777" w:rsidR="00C77279" w:rsidRPr="003E5544" w:rsidRDefault="00184306" w:rsidP="00C77279">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i/>
          <w:iCs/>
          <w:sz w:val="20"/>
          <w:szCs w:val="20"/>
        </w:rPr>
        <w:t>(solo se previst</w:t>
      </w:r>
      <w:r w:rsidR="00FD1864" w:rsidRPr="003E5544">
        <w:rPr>
          <w:rFonts w:ascii="Calibri" w:hAnsi="Calibri" w:cs="Calibri"/>
          <w:i/>
          <w:iCs/>
          <w:sz w:val="20"/>
          <w:szCs w:val="20"/>
        </w:rPr>
        <w:t>i</w:t>
      </w:r>
      <w:r w:rsidRPr="003E5544">
        <w:rPr>
          <w:rFonts w:ascii="Calibri" w:hAnsi="Calibri" w:cs="Calibri"/>
          <w:i/>
          <w:iCs/>
          <w:sz w:val="20"/>
          <w:szCs w:val="20"/>
        </w:rPr>
        <w:t xml:space="preserve"> nel disciplinare)</w:t>
      </w:r>
      <w:r w:rsidRPr="003E5544">
        <w:rPr>
          <w:rFonts w:ascii="Calibri" w:hAnsi="Calibri" w:cs="Calibri"/>
          <w:sz w:val="20"/>
          <w:szCs w:val="20"/>
        </w:rPr>
        <w:t xml:space="preserve"> </w:t>
      </w:r>
      <w:r w:rsidR="00E01457" w:rsidRPr="003E5544">
        <w:rPr>
          <w:rFonts w:ascii="Calibri" w:hAnsi="Calibri" w:cs="Calibri"/>
          <w:sz w:val="20"/>
          <w:szCs w:val="20"/>
        </w:rPr>
        <w:t>A</w:t>
      </w:r>
      <w:r w:rsidR="005D4C8D" w:rsidRPr="003E5544">
        <w:rPr>
          <w:rFonts w:ascii="Calibri" w:hAnsi="Calibri" w:cs="Calibri"/>
          <w:sz w:val="20"/>
          <w:szCs w:val="20"/>
        </w:rPr>
        <w:t>ccettare</w:t>
      </w:r>
      <w:r w:rsidRPr="003E5544">
        <w:rPr>
          <w:rFonts w:ascii="Calibri" w:hAnsi="Calibri" w:cs="Calibri"/>
          <w:sz w:val="20"/>
          <w:szCs w:val="20"/>
        </w:rPr>
        <w:t xml:space="preserve">, i requisiti particolari per l’esecuzione del contratto previsti nel disciplinare di gara ai sensi dell’articolo 113, comma 2 del </w:t>
      </w:r>
      <w:r w:rsidR="0083449C" w:rsidRPr="003E5544">
        <w:rPr>
          <w:rFonts w:ascii="Calibri" w:hAnsi="Calibri" w:cs="Calibri"/>
          <w:sz w:val="20"/>
          <w:szCs w:val="20"/>
        </w:rPr>
        <w:t>C</w:t>
      </w:r>
      <w:r w:rsidRPr="003E5544">
        <w:rPr>
          <w:rFonts w:ascii="Calibri" w:hAnsi="Calibri" w:cs="Calibri"/>
          <w:sz w:val="20"/>
          <w:szCs w:val="20"/>
        </w:rPr>
        <w:t>odice, in caso di aggiudicazione;</w:t>
      </w:r>
    </w:p>
    <w:p w14:paraId="57C9F1F7" w14:textId="08A6890E" w:rsidR="00C77279" w:rsidRPr="003E5544" w:rsidRDefault="005D4C8D" w:rsidP="00782672">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bCs/>
          <w:i/>
          <w:sz w:val="20"/>
          <w:szCs w:val="20"/>
        </w:rPr>
        <w:lastRenderedPageBreak/>
        <w:t xml:space="preserve">(solo se vigenti decreti CAM per il settore di riferimento) </w:t>
      </w:r>
      <w:proofErr w:type="gramStart"/>
      <w:r w:rsidR="00E01457" w:rsidRPr="003E5544">
        <w:rPr>
          <w:rFonts w:ascii="Calibri" w:hAnsi="Calibri" w:cs="Calibri"/>
          <w:bCs/>
          <w:sz w:val="20"/>
          <w:szCs w:val="20"/>
        </w:rPr>
        <w:t>P</w:t>
      </w:r>
      <w:r w:rsidR="00184306" w:rsidRPr="003E5544">
        <w:rPr>
          <w:rFonts w:ascii="Calibri" w:hAnsi="Calibri" w:cs="Calibri"/>
          <w:bCs/>
          <w:sz w:val="20"/>
          <w:szCs w:val="20"/>
        </w:rPr>
        <w:t>orre in essere</w:t>
      </w:r>
      <w:proofErr w:type="gramEnd"/>
      <w:r w:rsidR="00184306" w:rsidRPr="003E5544">
        <w:rPr>
          <w:rFonts w:ascii="Calibri" w:hAnsi="Calibri" w:cs="Calibri"/>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3E5544">
        <w:rPr>
          <w:rFonts w:ascii="Calibri" w:hAnsi="Calibri" w:cs="Calibri"/>
          <w:bCs/>
          <w:i/>
          <w:sz w:val="20"/>
          <w:szCs w:val="20"/>
        </w:rPr>
        <w:t>.</w:t>
      </w:r>
      <w:r w:rsidR="009B5141" w:rsidRPr="003E5544">
        <w:rPr>
          <w:rFonts w:ascii="Calibri" w:hAnsi="Calibri" w:cs="Calibri"/>
          <w:bCs/>
          <w:i/>
          <w:sz w:val="20"/>
          <w:szCs w:val="20"/>
        </w:rPr>
        <w:t xml:space="preserve"> </w:t>
      </w:r>
      <w:r w:rsidR="00184306" w:rsidRPr="003E5544">
        <w:rPr>
          <w:rFonts w:ascii="Calibri" w:hAnsi="Calibri" w:cs="Calibri"/>
          <w:bCs/>
          <w:i/>
          <w:sz w:val="20"/>
          <w:szCs w:val="20"/>
        </w:rPr>
        <w:t>(indicare il decreto vigente per il settore di interesse</w:t>
      </w:r>
      <w:r w:rsidR="00097F21" w:rsidRPr="003E5544">
        <w:rPr>
          <w:rFonts w:ascii="Calibri" w:hAnsi="Calibri" w:cs="Calibri"/>
          <w:bCs/>
          <w:i/>
          <w:sz w:val="20"/>
          <w:szCs w:val="20"/>
        </w:rPr>
        <w:t xml:space="preserve"> nonché le prescrizioni ivi contenute)</w:t>
      </w:r>
      <w:r w:rsidRPr="003E5544">
        <w:rPr>
          <w:rFonts w:ascii="Calibri" w:hAnsi="Calibri" w:cs="Calibri"/>
          <w:bCs/>
          <w:i/>
          <w:sz w:val="20"/>
          <w:szCs w:val="20"/>
        </w:rPr>
        <w:t>;</w:t>
      </w:r>
    </w:p>
    <w:p w14:paraId="70A05F76" w14:textId="2840C4C8" w:rsidR="00782672" w:rsidRPr="003E5544" w:rsidRDefault="005D4C8D" w:rsidP="00782672">
      <w:pPr>
        <w:pStyle w:val="Paragrafoelenco"/>
        <w:numPr>
          <w:ilvl w:val="0"/>
          <w:numId w:val="49"/>
        </w:numPr>
        <w:spacing w:after="0" w:line="240" w:lineRule="auto"/>
        <w:jc w:val="both"/>
        <w:rPr>
          <w:rFonts w:ascii="Calibri" w:hAnsi="Calibri" w:cs="Calibri"/>
          <w:sz w:val="20"/>
          <w:szCs w:val="20"/>
        </w:rPr>
      </w:pPr>
      <w:r w:rsidRPr="003E5544">
        <w:rPr>
          <w:rFonts w:ascii="Calibri" w:hAnsi="Calibri" w:cs="Calibri"/>
          <w:bCs/>
          <w:i/>
          <w:sz w:val="20"/>
          <w:szCs w:val="20"/>
        </w:rPr>
        <w:t xml:space="preserve">(solo se richiesta conformità agli standard sociali minimi) </w:t>
      </w:r>
      <w:r w:rsidR="00E01457" w:rsidRPr="003E5544">
        <w:rPr>
          <w:rFonts w:ascii="Calibri" w:hAnsi="Calibri" w:cs="Calibri"/>
          <w:sz w:val="20"/>
          <w:szCs w:val="20"/>
        </w:rPr>
        <w:t>S</w:t>
      </w:r>
      <w:r w:rsidR="00184306" w:rsidRPr="003E5544">
        <w:rPr>
          <w:rFonts w:ascii="Calibri" w:hAnsi="Calibri" w:cs="Calibri"/>
          <w:sz w:val="20"/>
          <w:szCs w:val="20"/>
        </w:rPr>
        <w:t>ottoscrivere la dichiarazione di conformità agli standard sociali minimi di cui all’allegato I al decreto del Ministero dell’Ambiente e della Tutela del Territorio e del Mare del 6 giugno 2012, allegata al contratto</w:t>
      </w:r>
      <w:r w:rsidR="00FD1864" w:rsidRPr="003E5544">
        <w:rPr>
          <w:rFonts w:ascii="Calibri" w:hAnsi="Calibri" w:cs="Calibri"/>
          <w:sz w:val="20"/>
          <w:szCs w:val="20"/>
        </w:rPr>
        <w:t>.</w:t>
      </w:r>
    </w:p>
    <w:p w14:paraId="36A3138C" w14:textId="77777777" w:rsidR="00C77279" w:rsidRPr="003E5544" w:rsidRDefault="00C77279" w:rsidP="00C77279">
      <w:pPr>
        <w:pStyle w:val="Paragrafoelenco"/>
        <w:spacing w:after="0" w:line="240" w:lineRule="auto"/>
        <w:jc w:val="both"/>
        <w:rPr>
          <w:rFonts w:ascii="Calibri" w:hAnsi="Calibri" w:cs="Calibri"/>
          <w:sz w:val="20"/>
          <w:szCs w:val="20"/>
        </w:rPr>
      </w:pPr>
    </w:p>
    <w:tbl>
      <w:tblPr>
        <w:tblStyle w:val="Grigliatabella"/>
        <w:tblW w:w="0" w:type="auto"/>
        <w:tblLook w:val="04A0" w:firstRow="1" w:lastRow="0" w:firstColumn="1" w:lastColumn="0" w:noHBand="0" w:noVBand="1"/>
      </w:tblPr>
      <w:tblGrid>
        <w:gridCol w:w="9486"/>
      </w:tblGrid>
      <w:tr w:rsidR="0072573C" w:rsidRPr="003E5544"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3E5544" w:rsidRDefault="0072573C" w:rsidP="00C242BA">
            <w:pPr>
              <w:pStyle w:val="Paragrafoelenco"/>
              <w:numPr>
                <w:ilvl w:val="0"/>
                <w:numId w:val="1"/>
              </w:numPr>
              <w:spacing w:after="0" w:line="240" w:lineRule="auto"/>
              <w:ind w:left="567" w:hanging="567"/>
              <w:rPr>
                <w:rFonts w:ascii="Calibri" w:hAnsi="Calibri" w:cs="Calibri"/>
                <w:b/>
                <w:sz w:val="20"/>
                <w:szCs w:val="20"/>
              </w:rPr>
            </w:pPr>
            <w:r w:rsidRPr="003E5544">
              <w:rPr>
                <w:rFonts w:ascii="Calibri" w:hAnsi="Calibri" w:cs="Calibri"/>
                <w:b/>
                <w:bCs/>
                <w:sz w:val="20"/>
                <w:szCs w:val="20"/>
              </w:rPr>
              <w:t>AUTORIZZAZIONI E ULTERIORI DICHIARAZIONI AI FINI DELL’ACCESSO, DELLE COMUNICAZIONI E DEL TRATTAMENTO DEI DATI</w:t>
            </w:r>
          </w:p>
        </w:tc>
      </w:tr>
    </w:tbl>
    <w:p w14:paraId="0740765B" w14:textId="77777777" w:rsidR="00F03877" w:rsidRPr="003E5544" w:rsidRDefault="00F03877" w:rsidP="00987771">
      <w:pPr>
        <w:pStyle w:val="Paragrafoelenco"/>
        <w:spacing w:after="0" w:line="240" w:lineRule="auto"/>
        <w:ind w:left="284"/>
        <w:jc w:val="both"/>
        <w:rPr>
          <w:rFonts w:ascii="Calibri" w:hAnsi="Calibri" w:cs="Calibri"/>
          <w:sz w:val="20"/>
          <w:szCs w:val="20"/>
        </w:rPr>
      </w:pPr>
    </w:p>
    <w:p w14:paraId="4440BA0C" w14:textId="48540C0A" w:rsidR="00F03877" w:rsidRPr="003E5544" w:rsidRDefault="00F03877"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 xml:space="preserve">DICHIARA </w:t>
      </w:r>
      <w:r w:rsidRPr="003E5544">
        <w:rPr>
          <w:rFonts w:ascii="Calibri" w:hAnsi="Calibri" w:cs="Calibri"/>
          <w:bCs/>
          <w:sz w:val="20"/>
          <w:szCs w:val="20"/>
        </w:rPr>
        <w:t>di</w:t>
      </w:r>
      <w:r w:rsidRPr="003E5544">
        <w:rPr>
          <w:rFonts w:ascii="Calibri" w:hAnsi="Calibri" w:cs="Calibri"/>
          <w:sz w:val="20"/>
          <w:szCs w:val="20"/>
        </w:rPr>
        <w:t xml:space="preserve"> acconsentire al trattamento dei dati tramite il FVOE di cui all’art.24 sin da ora, nel rispetto di quanto previsto dal codice in materia di protezione dei dati personali, di cui al </w:t>
      </w:r>
      <w:proofErr w:type="spellStart"/>
      <w:r w:rsidRPr="003E5544">
        <w:rPr>
          <w:rFonts w:ascii="Calibri" w:hAnsi="Calibri" w:cs="Calibri"/>
          <w:sz w:val="20"/>
          <w:szCs w:val="20"/>
        </w:rPr>
        <w:t>D.Lgs.</w:t>
      </w:r>
      <w:proofErr w:type="spellEnd"/>
      <w:r w:rsidRPr="003E5544">
        <w:rPr>
          <w:rFonts w:ascii="Calibri" w:hAnsi="Calibri" w:cs="Calibri"/>
          <w:sz w:val="20"/>
          <w:szCs w:val="20"/>
        </w:rPr>
        <w:t xml:space="preserve"> 196/2003, ai fini della verifica da parte della SA del possesso dei requisiti di cui all’art.99, nonché per le altre finalità previste dal presente codice;</w:t>
      </w:r>
    </w:p>
    <w:p w14:paraId="16703960" w14:textId="6AD68F34"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3E5544" w:rsidRDefault="00184306" w:rsidP="001C746F">
      <w:pPr>
        <w:pStyle w:val="Paragrafoelenco"/>
        <w:numPr>
          <w:ilvl w:val="0"/>
          <w:numId w:val="11"/>
        </w:numPr>
        <w:spacing w:after="0" w:line="240" w:lineRule="auto"/>
        <w:ind w:left="284" w:hanging="284"/>
        <w:jc w:val="both"/>
        <w:rPr>
          <w:rFonts w:ascii="Calibri" w:hAnsi="Calibri" w:cs="Calibri"/>
          <w:b/>
          <w:sz w:val="20"/>
          <w:szCs w:val="20"/>
        </w:rPr>
      </w:pPr>
      <w:r w:rsidRPr="003E5544">
        <w:rPr>
          <w:rFonts w:ascii="Calibri" w:hAnsi="Calibri" w:cs="Calibri"/>
          <w:b/>
          <w:sz w:val="20"/>
          <w:szCs w:val="20"/>
        </w:rPr>
        <w:t>DICHIARA</w:t>
      </w:r>
      <w:r w:rsidRPr="003E5544">
        <w:rPr>
          <w:rFonts w:ascii="Calibri" w:hAnsi="Calibri" w:cs="Calibri"/>
          <w:sz w:val="20"/>
          <w:szCs w:val="20"/>
        </w:rPr>
        <w:t xml:space="preserve"> di essere consapevole che, nei casi di cui all’articolo 36, commi 1 e 2, del codice, l’offerta presentata sarà resa disponibile mediante accesso diretto alla piattaforma</w:t>
      </w:r>
      <w:r w:rsidRPr="003E5544">
        <w:rPr>
          <w:rFonts w:ascii="Calibri" w:hAnsi="Calibri" w:cs="Calibri"/>
          <w:b/>
          <w:sz w:val="20"/>
          <w:szCs w:val="20"/>
        </w:rPr>
        <w:t xml:space="preserve">.  </w:t>
      </w:r>
    </w:p>
    <w:p w14:paraId="79024661" w14:textId="5125CF79"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AUTORIZZA</w:t>
      </w:r>
      <w:r w:rsidRPr="003E5544">
        <w:rPr>
          <w:rFonts w:ascii="Calibri" w:hAnsi="Calibri" w:cs="Calibri"/>
          <w:sz w:val="20"/>
          <w:szCs w:val="20"/>
        </w:rPr>
        <w:t xml:space="preserve"> la Stazione Appaltante ad assicurare l’accesso alla documentazione presentata per la partecipazione alla gara, su richiesta di altri concorrenti.</w:t>
      </w:r>
    </w:p>
    <w:p w14:paraId="6752FEA2" w14:textId="051947E9"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AUTORIZZA</w:t>
      </w:r>
      <w:r w:rsidRPr="003E5544">
        <w:rPr>
          <w:rFonts w:ascii="Calibri" w:hAnsi="Calibri" w:cs="Calibri"/>
          <w:sz w:val="20"/>
          <w:szCs w:val="20"/>
        </w:rPr>
        <w:t xml:space="preserve"> la Stazione Appaltante a trasmettere ogni comunicazione ai sensi dell’articolo 29 del Codice tramite le piattaforme dell’ecosistema nazionale di cui all’articolo 22 del </w:t>
      </w:r>
      <w:proofErr w:type="gramStart"/>
      <w:r w:rsidRPr="003E5544">
        <w:rPr>
          <w:rFonts w:ascii="Calibri" w:hAnsi="Calibri" w:cs="Calibri"/>
          <w:sz w:val="20"/>
          <w:szCs w:val="20"/>
        </w:rPr>
        <w:t>predetto</w:t>
      </w:r>
      <w:proofErr w:type="gramEnd"/>
      <w:r w:rsidRPr="003E5544">
        <w:rPr>
          <w:rFonts w:ascii="Calibri" w:hAnsi="Calibri" w:cs="Calibri"/>
          <w:sz w:val="20"/>
          <w:szCs w:val="20"/>
        </w:rPr>
        <w:t xml:space="preserve"> Codice e, per quanto non previsto dalle </w:t>
      </w:r>
      <w:proofErr w:type="gramStart"/>
      <w:r w:rsidRPr="003E5544">
        <w:rPr>
          <w:rFonts w:ascii="Calibri" w:hAnsi="Calibri" w:cs="Calibri"/>
          <w:sz w:val="20"/>
          <w:szCs w:val="20"/>
        </w:rPr>
        <w:t>predette</w:t>
      </w:r>
      <w:proofErr w:type="gramEnd"/>
      <w:r w:rsidRPr="003E5544">
        <w:rPr>
          <w:rFonts w:ascii="Calibri" w:hAnsi="Calibri" w:cs="Calibri"/>
          <w:sz w:val="20"/>
          <w:szCs w:val="20"/>
        </w:rPr>
        <w:t xml:space="preserve"> piattaforme, mediante l’utilizzo del domicilio digitale.</w:t>
      </w:r>
    </w:p>
    <w:p w14:paraId="75FF6F61" w14:textId="399B7ABD" w:rsidR="00C41162" w:rsidRPr="003E5544" w:rsidRDefault="00184306"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il proprio domicilio digitale presente negli indici di cui agli articoli 6-bis e 6-ter del D.lgs. n. 82/05 è il seguente:</w:t>
      </w:r>
      <w:r w:rsidR="009B5141" w:rsidRPr="003E5544">
        <w:rPr>
          <w:rFonts w:ascii="Calibri" w:hAnsi="Calibri" w:cs="Calibri"/>
          <w:sz w:val="20"/>
          <w:szCs w:val="20"/>
        </w:rPr>
        <w:t xml:space="preserve"> </w:t>
      </w:r>
      <w:r w:rsidR="001C746F" w:rsidRPr="003E5544">
        <w:rPr>
          <w:rFonts w:ascii="Calibri" w:hAnsi="Calibri" w:cs="Calibri"/>
          <w:sz w:val="20"/>
          <w:szCs w:val="20"/>
        </w:rPr>
        <w:t>…;</w:t>
      </w:r>
    </w:p>
    <w:p w14:paraId="34F63A5D" w14:textId="29F625C0" w:rsidR="001C746F" w:rsidRPr="003E5544" w:rsidRDefault="001C746F" w:rsidP="001C746F">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i/>
          <w:iCs/>
          <w:sz w:val="20"/>
          <w:szCs w:val="20"/>
        </w:rPr>
        <w:t>(</w:t>
      </w:r>
      <w:r w:rsidR="00184306" w:rsidRPr="003E5544">
        <w:rPr>
          <w:rFonts w:ascii="Calibri" w:hAnsi="Calibri" w:cs="Calibri"/>
          <w:i/>
          <w:iCs/>
          <w:sz w:val="20"/>
          <w:szCs w:val="20"/>
        </w:rPr>
        <w:t>per gli operatori economici transfrontalieri</w:t>
      </w:r>
      <w:r w:rsidRPr="003E5544">
        <w:rPr>
          <w:rFonts w:ascii="Calibri" w:hAnsi="Calibri" w:cs="Calibri"/>
          <w:i/>
          <w:iCs/>
          <w:sz w:val="20"/>
          <w:szCs w:val="20"/>
        </w:rPr>
        <w:t>)</w:t>
      </w:r>
      <w:r w:rsidR="00184306" w:rsidRPr="003E5544">
        <w:rPr>
          <w:rFonts w:ascii="Calibri" w:hAnsi="Calibri" w:cs="Calibri"/>
          <w:sz w:val="20"/>
          <w:szCs w:val="20"/>
        </w:rPr>
        <w:t xml:space="preserve"> </w:t>
      </w:r>
      <w:r w:rsidR="00184306" w:rsidRPr="003E5544">
        <w:rPr>
          <w:rFonts w:ascii="Calibri" w:hAnsi="Calibri" w:cs="Calibri"/>
          <w:b/>
          <w:sz w:val="20"/>
          <w:szCs w:val="20"/>
        </w:rPr>
        <w:t xml:space="preserve">INDICA </w:t>
      </w:r>
      <w:r w:rsidR="00184306" w:rsidRPr="003E5544">
        <w:rPr>
          <w:rFonts w:ascii="Calibri" w:hAnsi="Calibri" w:cs="Calibri"/>
          <w:sz w:val="20"/>
          <w:szCs w:val="20"/>
        </w:rPr>
        <w:t xml:space="preserve">il seguente domicilio fiscale </w:t>
      </w:r>
      <w:r w:rsidRPr="003E5544">
        <w:rPr>
          <w:rFonts w:ascii="Calibri" w:hAnsi="Calibri" w:cs="Calibri"/>
          <w:sz w:val="20"/>
          <w:szCs w:val="20"/>
        </w:rPr>
        <w:t>…</w:t>
      </w:r>
      <w:r w:rsidR="00184306" w:rsidRPr="003E5544">
        <w:rPr>
          <w:rFonts w:ascii="Calibri" w:hAnsi="Calibri" w:cs="Calibri"/>
          <w:sz w:val="20"/>
          <w:szCs w:val="20"/>
        </w:rPr>
        <w:t xml:space="preserve"> e l’indirizzo di servizio elettronico</w:t>
      </w:r>
      <w:r w:rsidR="009B5141" w:rsidRPr="003E5544">
        <w:rPr>
          <w:rFonts w:ascii="Calibri" w:hAnsi="Calibri" w:cs="Calibri"/>
          <w:sz w:val="20"/>
          <w:szCs w:val="20"/>
        </w:rPr>
        <w:t xml:space="preserve"> </w:t>
      </w:r>
      <w:r w:rsidRPr="003E5544">
        <w:rPr>
          <w:rFonts w:ascii="Calibri" w:hAnsi="Calibri" w:cs="Calibri"/>
          <w:sz w:val="20"/>
          <w:szCs w:val="20"/>
        </w:rPr>
        <w:t>…</w:t>
      </w:r>
      <w:r w:rsidR="00184306" w:rsidRPr="003E5544">
        <w:rPr>
          <w:rFonts w:ascii="Calibri" w:hAnsi="Calibri" w:cs="Calibri"/>
          <w:sz w:val="20"/>
          <w:szCs w:val="20"/>
        </w:rPr>
        <w:t xml:space="preserve"> di recapito certificato qualificato ai sensi del Regolamento eIDAS </w:t>
      </w:r>
      <w:r w:rsidRPr="003E5544">
        <w:rPr>
          <w:rFonts w:ascii="Calibri" w:hAnsi="Calibri" w:cs="Calibri"/>
          <w:sz w:val="20"/>
          <w:szCs w:val="20"/>
        </w:rPr>
        <w:t>…</w:t>
      </w:r>
      <w:r w:rsidR="00184306" w:rsidRPr="003E5544">
        <w:rPr>
          <w:rFonts w:ascii="Calibri" w:hAnsi="Calibri" w:cs="Calibri"/>
          <w:sz w:val="20"/>
          <w:szCs w:val="20"/>
        </w:rPr>
        <w:t xml:space="preserve"> e, per le comunicazioni che avvengono a Sistema così come precisato al par. 2.3 del Disciplinare, elegge domicilio nell’apposita area del Sistema ad esso riservata</w:t>
      </w:r>
      <w:r w:rsidRPr="003E5544">
        <w:rPr>
          <w:rFonts w:ascii="Calibri" w:hAnsi="Calibri" w:cs="Calibri"/>
          <w:sz w:val="20"/>
          <w:szCs w:val="20"/>
        </w:rPr>
        <w:t>;</w:t>
      </w:r>
    </w:p>
    <w:p w14:paraId="01B77ED7" w14:textId="20825487" w:rsidR="00CB6A02" w:rsidRPr="003E5544" w:rsidRDefault="00184306" w:rsidP="00CB6A02">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i/>
          <w:sz w:val="20"/>
          <w:szCs w:val="20"/>
        </w:rPr>
        <w:t>(</w:t>
      </w:r>
      <w:r w:rsidR="001C746F" w:rsidRPr="003E5544">
        <w:rPr>
          <w:rFonts w:ascii="Calibri" w:hAnsi="Calibri" w:cs="Calibri"/>
          <w:i/>
          <w:iCs/>
          <w:sz w:val="20"/>
          <w:szCs w:val="20"/>
        </w:rPr>
        <w:t>per gli operatori economici transfrontalieri</w:t>
      </w:r>
      <w:r w:rsidRPr="003E5544">
        <w:rPr>
          <w:rFonts w:ascii="Calibri" w:hAnsi="Calibri" w:cs="Calibri"/>
          <w:i/>
          <w:sz w:val="20"/>
          <w:szCs w:val="20"/>
        </w:rPr>
        <w:t xml:space="preserve">, nel caso in cui l’operatore economico non sia presente nei </w:t>
      </w:r>
      <w:proofErr w:type="gramStart"/>
      <w:r w:rsidRPr="003E5544">
        <w:rPr>
          <w:rFonts w:ascii="Calibri" w:hAnsi="Calibri" w:cs="Calibri"/>
          <w:i/>
          <w:sz w:val="20"/>
          <w:szCs w:val="20"/>
        </w:rPr>
        <w:t>predetti</w:t>
      </w:r>
      <w:proofErr w:type="gramEnd"/>
      <w:r w:rsidRPr="003E5544">
        <w:rPr>
          <w:rFonts w:ascii="Calibri" w:hAnsi="Calibri" w:cs="Calibri"/>
          <w:i/>
          <w:sz w:val="20"/>
          <w:szCs w:val="20"/>
        </w:rPr>
        <w:t xml:space="preserve"> indici):</w:t>
      </w:r>
      <w:r w:rsidRPr="003E5544">
        <w:rPr>
          <w:rFonts w:ascii="Calibri" w:hAnsi="Calibri" w:cs="Calibri"/>
          <w:sz w:val="20"/>
          <w:szCs w:val="20"/>
        </w:rPr>
        <w:t xml:space="preserve"> </w:t>
      </w:r>
      <w:r w:rsidRPr="003E5544">
        <w:rPr>
          <w:rFonts w:ascii="Calibri" w:hAnsi="Calibri" w:cs="Calibri"/>
          <w:b/>
          <w:sz w:val="20"/>
          <w:szCs w:val="20"/>
        </w:rPr>
        <w:t>DICHIARA</w:t>
      </w:r>
      <w:r w:rsidRPr="003E5544">
        <w:rPr>
          <w:rFonts w:ascii="Calibri" w:hAnsi="Calibri" w:cs="Calibri"/>
          <w:sz w:val="20"/>
          <w:szCs w:val="20"/>
        </w:rPr>
        <w:t xml:space="preserve"> di non essere presente negli indici di cui agli articoli 6-bis e 6-ter del D.lgs. n. 82/05, e, pert</w:t>
      </w:r>
      <w:r w:rsidR="009B5141" w:rsidRPr="003E5544">
        <w:rPr>
          <w:rFonts w:ascii="Calibri" w:hAnsi="Calibri" w:cs="Calibri"/>
          <w:sz w:val="20"/>
          <w:szCs w:val="20"/>
        </w:rPr>
        <w:t>anto, così come previsto al paragrafo</w:t>
      </w:r>
      <w:r w:rsidRPr="003E5544">
        <w:rPr>
          <w:rFonts w:ascii="Calibri" w:hAnsi="Calibri" w:cs="Calibri"/>
          <w:sz w:val="20"/>
          <w:szCs w:val="20"/>
        </w:rPr>
        <w:t xml:space="preserve"> … </w:t>
      </w:r>
      <w:r w:rsidR="001C746F" w:rsidRPr="003E5544">
        <w:rPr>
          <w:rFonts w:ascii="Calibri" w:hAnsi="Calibri" w:cs="Calibri"/>
          <w:i/>
          <w:iCs/>
          <w:sz w:val="20"/>
          <w:szCs w:val="20"/>
        </w:rPr>
        <w:t>(</w:t>
      </w:r>
      <w:r w:rsidRPr="003E5544">
        <w:rPr>
          <w:rFonts w:ascii="Calibri" w:hAnsi="Calibri" w:cs="Calibri"/>
          <w:i/>
          <w:iCs/>
          <w:sz w:val="20"/>
          <w:szCs w:val="20"/>
        </w:rPr>
        <w:t xml:space="preserve">indicare il paragrafo </w:t>
      </w:r>
      <w:r w:rsidRPr="003E5544">
        <w:rPr>
          <w:rFonts w:ascii="Calibri" w:hAnsi="Calibri" w:cs="Calibri"/>
          <w:i/>
          <w:iCs/>
          <w:sz w:val="20"/>
          <w:szCs w:val="20"/>
          <w:highlight w:val="yellow"/>
        </w:rPr>
        <w:t>2.3</w:t>
      </w:r>
      <w:r w:rsidRPr="003E5544">
        <w:rPr>
          <w:rFonts w:ascii="Calibri" w:hAnsi="Calibri" w:cs="Calibri"/>
          <w:i/>
          <w:iCs/>
          <w:sz w:val="20"/>
          <w:szCs w:val="20"/>
        </w:rPr>
        <w:t xml:space="preserve"> o il diverso paragrafo di riferimento</w:t>
      </w:r>
      <w:r w:rsidR="001C746F" w:rsidRPr="003E5544">
        <w:rPr>
          <w:rFonts w:ascii="Calibri" w:hAnsi="Calibri" w:cs="Calibri"/>
          <w:sz w:val="20"/>
          <w:szCs w:val="20"/>
        </w:rPr>
        <w:t>)</w:t>
      </w:r>
      <w:r w:rsidRPr="003E5544">
        <w:rPr>
          <w:rFonts w:ascii="Calibri" w:hAnsi="Calibri" w:cs="Calibri"/>
          <w:sz w:val="20"/>
          <w:szCs w:val="20"/>
        </w:rPr>
        <w:t xml:space="preserve"> del Disciplinare, elegge domicilio digitale per tutte le comunicazioni inerenti </w:t>
      </w:r>
      <w:proofErr w:type="gramStart"/>
      <w:r w:rsidRPr="003E5544">
        <w:rPr>
          <w:rFonts w:ascii="Calibri" w:hAnsi="Calibri" w:cs="Calibri"/>
          <w:sz w:val="20"/>
          <w:szCs w:val="20"/>
        </w:rPr>
        <w:t>la</w:t>
      </w:r>
      <w:proofErr w:type="gramEnd"/>
      <w:r w:rsidRPr="003E5544">
        <w:rPr>
          <w:rFonts w:ascii="Calibri" w:hAnsi="Calibri" w:cs="Calibri"/>
          <w:sz w:val="20"/>
          <w:szCs w:val="20"/>
        </w:rPr>
        <w:t xml:space="preserve"> presente procedura nell’apposita area del Sistema ad esso riservata</w:t>
      </w:r>
      <w:r w:rsidR="001C746F" w:rsidRPr="003E5544">
        <w:rPr>
          <w:rFonts w:ascii="Calibri" w:hAnsi="Calibri" w:cs="Calibri"/>
          <w:sz w:val="20"/>
          <w:szCs w:val="20"/>
        </w:rPr>
        <w:t>;</w:t>
      </w:r>
    </w:p>
    <w:p w14:paraId="7789A4D7" w14:textId="77777777" w:rsidR="00CB6A02" w:rsidRPr="003E5544" w:rsidRDefault="00CB6A02" w:rsidP="00CB6A02">
      <w:pPr>
        <w:pStyle w:val="Paragrafoelenco"/>
        <w:numPr>
          <w:ilvl w:val="0"/>
          <w:numId w:val="11"/>
        </w:numPr>
        <w:spacing w:after="0" w:line="240" w:lineRule="auto"/>
        <w:ind w:left="284" w:hanging="284"/>
        <w:jc w:val="both"/>
        <w:rPr>
          <w:rFonts w:ascii="Calibri" w:hAnsi="Calibri" w:cs="Calibri"/>
          <w:sz w:val="20"/>
          <w:szCs w:val="20"/>
        </w:rPr>
      </w:pPr>
      <w:r w:rsidRPr="003E5544">
        <w:rPr>
          <w:rFonts w:ascii="Calibri" w:hAnsi="Calibri" w:cs="Calibri"/>
          <w:b/>
          <w:sz w:val="20"/>
          <w:szCs w:val="20"/>
        </w:rPr>
        <w:t>DICHIARA</w:t>
      </w:r>
      <w:r w:rsidRPr="003E5544">
        <w:rPr>
          <w:rFonts w:ascii="Calibri" w:hAnsi="Calibri" w:cs="Calibri"/>
          <w:sz w:val="20"/>
          <w:szCs w:val="20"/>
        </w:rPr>
        <w:t xml:space="preserve"> che le copie di tutti i documenti allegati</w:t>
      </w:r>
      <w:r w:rsidRPr="003E5544">
        <w:rPr>
          <w:rFonts w:ascii="Calibri" w:hAnsi="Calibri" w:cs="Calibri"/>
          <w:bCs/>
          <w:sz w:val="20"/>
          <w:szCs w:val="20"/>
        </w:rPr>
        <w:t xml:space="preserve"> all’istanza e/o all’offerta in formato elettronico sono state formate a norma </w:t>
      </w:r>
      <w:proofErr w:type="gramStart"/>
      <w:r w:rsidRPr="003E5544">
        <w:rPr>
          <w:rFonts w:ascii="Calibri" w:hAnsi="Calibri" w:cs="Calibri"/>
          <w:bCs/>
          <w:sz w:val="20"/>
          <w:szCs w:val="20"/>
        </w:rPr>
        <w:t>dell’ art.</w:t>
      </w:r>
      <w:proofErr w:type="gramEnd"/>
      <w:r w:rsidRPr="003E5544">
        <w:rPr>
          <w:rFonts w:ascii="Calibri" w:hAnsi="Calibri" w:cs="Calibri"/>
          <w:bCs/>
          <w:sz w:val="20"/>
          <w:szCs w:val="20"/>
        </w:rPr>
        <w:t xml:space="preserve"> 22 co 3 del d.lgs. 82/2005 </w:t>
      </w:r>
      <w:r w:rsidRPr="003E5544">
        <w:rPr>
          <w:rFonts w:ascii="Calibri" w:hAnsi="Calibri" w:cs="Calibri"/>
          <w:bCs/>
          <w:i/>
          <w:sz w:val="20"/>
          <w:szCs w:val="20"/>
        </w:rPr>
        <w:t>(Copie informatiche di documenti analogici)</w:t>
      </w:r>
      <w:r w:rsidRPr="003E5544">
        <w:rPr>
          <w:rFonts w:ascii="Calibri" w:hAnsi="Calibri" w:cs="Calibri"/>
          <w:bCs/>
          <w:sz w:val="20"/>
          <w:szCs w:val="20"/>
        </w:rPr>
        <w:t xml:space="preserve"> e/o dell’art. 23-bis del d.lgs. 82/2005 </w:t>
      </w:r>
      <w:r w:rsidRPr="003E5544">
        <w:rPr>
          <w:rFonts w:ascii="Calibri" w:hAnsi="Calibri" w:cs="Calibri"/>
          <w:bCs/>
          <w:i/>
          <w:sz w:val="20"/>
          <w:szCs w:val="20"/>
        </w:rPr>
        <w:t>(Duplicati e copie informatiche di documenti informatici</w:t>
      </w:r>
      <w:r w:rsidRPr="003E5544">
        <w:rPr>
          <w:rFonts w:ascii="Calibri" w:hAnsi="Calibri" w:cs="Calibri"/>
          <w:bCs/>
          <w:sz w:val="20"/>
          <w:szCs w:val="20"/>
        </w:rPr>
        <w:t>) e ne</w:t>
      </w:r>
      <w:r w:rsidRPr="003E5544">
        <w:rPr>
          <w:rFonts w:ascii="Calibri" w:hAnsi="Calibri" w:cs="Calibri"/>
          <w:sz w:val="20"/>
          <w:szCs w:val="20"/>
        </w:rPr>
        <w:t>l rispetto delle regole tecniche di cui all’art. 71 del medesimo d.lgs. 82/2005</w:t>
      </w:r>
      <w:r w:rsidRPr="003E5544">
        <w:rPr>
          <w:rFonts w:ascii="Calibri" w:hAnsi="Calibri" w:cs="Calibri"/>
          <w:bCs/>
          <w:sz w:val="20"/>
          <w:szCs w:val="20"/>
        </w:rPr>
        <w:t>.</w:t>
      </w:r>
    </w:p>
    <w:p w14:paraId="3A4D7A59" w14:textId="77777777" w:rsidR="00CB6A02" w:rsidRPr="003E5544" w:rsidRDefault="00CB6A02" w:rsidP="00B404DC">
      <w:pPr>
        <w:tabs>
          <w:tab w:val="left" w:pos="426"/>
        </w:tabs>
        <w:jc w:val="both"/>
        <w:rPr>
          <w:rFonts w:ascii="Calibri" w:hAnsi="Calibri" w:cs="Calibri"/>
          <w:sz w:val="20"/>
          <w:szCs w:val="20"/>
        </w:rPr>
      </w:pPr>
    </w:p>
    <w:p w14:paraId="256CDDD3" w14:textId="1999917E" w:rsidR="00533DE4" w:rsidRPr="003E5544"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3E5544">
        <w:rPr>
          <w:rFonts w:ascii="Calibri" w:hAnsi="Calibri" w:cs="Calibri"/>
          <w:b/>
          <w:bCs/>
          <w:sz w:val="20"/>
          <w:szCs w:val="20"/>
        </w:rPr>
        <w:t xml:space="preserve">ALLEGA </w:t>
      </w:r>
      <w:r w:rsidR="00066B38" w:rsidRPr="003E5544">
        <w:rPr>
          <w:rFonts w:ascii="Calibri" w:hAnsi="Calibri" w:cs="Calibri"/>
          <w:b/>
          <w:bCs/>
          <w:sz w:val="20"/>
          <w:szCs w:val="20"/>
        </w:rPr>
        <w:t xml:space="preserve">alla presente domanda </w:t>
      </w:r>
      <w:r w:rsidRPr="003E5544">
        <w:rPr>
          <w:rFonts w:ascii="Calibri" w:hAnsi="Calibri" w:cs="Calibri"/>
          <w:b/>
          <w:bCs/>
          <w:sz w:val="20"/>
          <w:szCs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3E5544" w14:paraId="334A64FC" w14:textId="77777777" w:rsidTr="00D10D03">
        <w:trPr>
          <w:trHeight w:val="288"/>
        </w:trPr>
        <w:tc>
          <w:tcPr>
            <w:tcW w:w="9715" w:type="dxa"/>
            <w:vAlign w:val="center"/>
          </w:tcPr>
          <w:p w14:paraId="1FE51B05"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DGUE</w:t>
            </w:r>
          </w:p>
        </w:tc>
      </w:tr>
      <w:tr w:rsidR="00066B38" w:rsidRPr="003E5544" w14:paraId="4C627C23" w14:textId="77777777" w:rsidTr="00D10D03">
        <w:trPr>
          <w:trHeight w:val="288"/>
        </w:trPr>
        <w:tc>
          <w:tcPr>
            <w:tcW w:w="9715" w:type="dxa"/>
            <w:vAlign w:val="center"/>
          </w:tcPr>
          <w:p w14:paraId="4810ED0A"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Allegato 2 - Comunicazione conto corrente dedicato ai sensi della L. 136_2010</w:t>
            </w:r>
          </w:p>
        </w:tc>
      </w:tr>
      <w:tr w:rsidR="00066B38" w:rsidRPr="003E5544" w14:paraId="54661EC6" w14:textId="77777777" w:rsidTr="00D10D03">
        <w:trPr>
          <w:trHeight w:val="288"/>
        </w:trPr>
        <w:tc>
          <w:tcPr>
            <w:tcW w:w="9715" w:type="dxa"/>
            <w:vAlign w:val="center"/>
          </w:tcPr>
          <w:p w14:paraId="79412CF1" w14:textId="61D31E04" w:rsidR="00066B38" w:rsidRPr="003E5544" w:rsidRDefault="00066B38" w:rsidP="00D10D03">
            <w:pPr>
              <w:ind w:left="62"/>
              <w:rPr>
                <w:rFonts w:ascii="Calibri" w:hAnsi="Calibri" w:cs="Calibri"/>
                <w:sz w:val="20"/>
                <w:szCs w:val="20"/>
              </w:rPr>
            </w:pPr>
            <w:r w:rsidRPr="003E5544">
              <w:rPr>
                <w:rFonts w:ascii="Calibri" w:hAnsi="Calibri" w:cs="Calibri"/>
                <w:sz w:val="20"/>
                <w:szCs w:val="20"/>
              </w:rPr>
              <w:t xml:space="preserve">Allegato </w:t>
            </w:r>
            <w:r w:rsidR="009D50C6" w:rsidRPr="003E5544">
              <w:rPr>
                <w:rFonts w:ascii="Calibri" w:hAnsi="Calibri" w:cs="Calibri"/>
                <w:sz w:val="20"/>
                <w:szCs w:val="20"/>
              </w:rPr>
              <w:t>3</w:t>
            </w:r>
            <w:r w:rsidRPr="003E5544">
              <w:rPr>
                <w:rFonts w:ascii="Calibri" w:hAnsi="Calibri" w:cs="Calibri"/>
                <w:sz w:val="20"/>
                <w:szCs w:val="20"/>
              </w:rPr>
              <w:t>- Dichiarazione DPCM 187 1991</w:t>
            </w:r>
          </w:p>
        </w:tc>
      </w:tr>
      <w:tr w:rsidR="00066B38" w:rsidRPr="003E5544" w14:paraId="536EF915" w14:textId="77777777" w:rsidTr="00D10D03">
        <w:trPr>
          <w:trHeight w:val="288"/>
        </w:trPr>
        <w:tc>
          <w:tcPr>
            <w:tcW w:w="9715" w:type="dxa"/>
            <w:vAlign w:val="center"/>
          </w:tcPr>
          <w:p w14:paraId="6CB76A1E" w14:textId="7E6DC776" w:rsidR="00066B38" w:rsidRPr="003E5544" w:rsidRDefault="00066B38" w:rsidP="00D10D03">
            <w:pPr>
              <w:ind w:left="62"/>
              <w:rPr>
                <w:rFonts w:ascii="Calibri" w:hAnsi="Calibri" w:cs="Calibri"/>
                <w:sz w:val="20"/>
                <w:szCs w:val="20"/>
              </w:rPr>
            </w:pPr>
            <w:r w:rsidRPr="003E5544">
              <w:rPr>
                <w:rFonts w:ascii="Calibri" w:hAnsi="Calibri" w:cs="Calibri"/>
                <w:sz w:val="20"/>
                <w:szCs w:val="20"/>
              </w:rPr>
              <w:t xml:space="preserve">Allegato </w:t>
            </w:r>
            <w:r w:rsidR="009D50C6" w:rsidRPr="003E5544">
              <w:rPr>
                <w:rFonts w:ascii="Calibri" w:hAnsi="Calibri" w:cs="Calibri"/>
                <w:sz w:val="20"/>
                <w:szCs w:val="20"/>
              </w:rPr>
              <w:t xml:space="preserve">4 </w:t>
            </w:r>
            <w:proofErr w:type="gramStart"/>
            <w:r w:rsidR="009D50C6" w:rsidRPr="003E5544">
              <w:rPr>
                <w:rFonts w:ascii="Calibri" w:hAnsi="Calibri" w:cs="Calibri"/>
                <w:sz w:val="20"/>
                <w:szCs w:val="20"/>
              </w:rPr>
              <w:t xml:space="preserve">- </w:t>
            </w:r>
            <w:r w:rsidRPr="003E5544">
              <w:rPr>
                <w:rFonts w:ascii="Calibri" w:hAnsi="Calibri" w:cs="Calibri"/>
                <w:sz w:val="20"/>
                <w:szCs w:val="20"/>
              </w:rPr>
              <w:t xml:space="preserve"> Patto</w:t>
            </w:r>
            <w:proofErr w:type="gramEnd"/>
            <w:r w:rsidRPr="003E5544">
              <w:rPr>
                <w:rFonts w:ascii="Calibri" w:hAnsi="Calibri" w:cs="Calibri"/>
                <w:sz w:val="20"/>
                <w:szCs w:val="20"/>
              </w:rPr>
              <w:t xml:space="preserve"> di integrità</w:t>
            </w:r>
          </w:p>
        </w:tc>
      </w:tr>
      <w:tr w:rsidR="00066B38" w:rsidRPr="003E5544" w14:paraId="08C459FE" w14:textId="77777777" w:rsidTr="00D10D03">
        <w:trPr>
          <w:trHeight w:val="288"/>
        </w:trPr>
        <w:tc>
          <w:tcPr>
            <w:tcW w:w="9715" w:type="dxa"/>
            <w:vAlign w:val="center"/>
          </w:tcPr>
          <w:p w14:paraId="635681F4" w14:textId="548A07B5" w:rsidR="00066B38" w:rsidRPr="003E5544" w:rsidRDefault="00066B38" w:rsidP="00D10D03">
            <w:pPr>
              <w:ind w:left="62"/>
              <w:rPr>
                <w:rFonts w:ascii="Calibri" w:hAnsi="Calibri" w:cs="Calibri"/>
                <w:sz w:val="20"/>
                <w:szCs w:val="20"/>
              </w:rPr>
            </w:pPr>
            <w:r w:rsidRPr="003E5544">
              <w:rPr>
                <w:rFonts w:ascii="Calibri" w:hAnsi="Calibri" w:cs="Calibri"/>
                <w:sz w:val="20"/>
                <w:szCs w:val="20"/>
              </w:rPr>
              <w:lastRenderedPageBreak/>
              <w:t>[</w:t>
            </w:r>
            <w:r w:rsidRPr="003E5544">
              <w:rPr>
                <w:rFonts w:ascii="Calibri" w:hAnsi="Calibri" w:cs="Calibri"/>
                <w:i/>
                <w:sz w:val="20"/>
                <w:szCs w:val="20"/>
              </w:rPr>
              <w:t>Eventuale</w:t>
            </w:r>
            <w:r w:rsidRPr="003E5544">
              <w:rPr>
                <w:rFonts w:ascii="Calibri" w:hAnsi="Calibri" w:cs="Calibri"/>
                <w:sz w:val="20"/>
                <w:szCs w:val="20"/>
              </w:rPr>
              <w:t xml:space="preserve">] Allegato </w:t>
            </w:r>
            <w:r w:rsidR="009D50C6" w:rsidRPr="003E5544">
              <w:rPr>
                <w:rFonts w:ascii="Calibri" w:hAnsi="Calibri" w:cs="Calibri"/>
                <w:sz w:val="20"/>
                <w:szCs w:val="20"/>
              </w:rPr>
              <w:t>5</w:t>
            </w:r>
            <w:r w:rsidRPr="003E5544">
              <w:rPr>
                <w:rFonts w:ascii="Calibri" w:hAnsi="Calibri" w:cs="Calibri"/>
                <w:sz w:val="20"/>
                <w:szCs w:val="20"/>
              </w:rPr>
              <w:t xml:space="preserve"> - Dichiarazioni dell’ausiliaria</w:t>
            </w:r>
          </w:p>
        </w:tc>
      </w:tr>
      <w:tr w:rsidR="00066B38" w:rsidRPr="003E5544" w14:paraId="426BA671" w14:textId="77777777" w:rsidTr="00D10D03">
        <w:trPr>
          <w:trHeight w:val="288"/>
        </w:trPr>
        <w:tc>
          <w:tcPr>
            <w:tcW w:w="9715" w:type="dxa"/>
            <w:vAlign w:val="center"/>
          </w:tcPr>
          <w:p w14:paraId="6FBD0B69" w14:textId="4E567EBF"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xml:space="preserve">] Allegato </w:t>
            </w:r>
            <w:r w:rsidR="009D50C6" w:rsidRPr="003E5544">
              <w:rPr>
                <w:rFonts w:ascii="Calibri" w:hAnsi="Calibri" w:cs="Calibri"/>
                <w:sz w:val="20"/>
                <w:szCs w:val="20"/>
              </w:rPr>
              <w:t>5</w:t>
            </w:r>
            <w:r w:rsidRPr="003E5544">
              <w:rPr>
                <w:rFonts w:ascii="Calibri" w:hAnsi="Calibri" w:cs="Calibri"/>
                <w:sz w:val="20"/>
                <w:szCs w:val="20"/>
              </w:rPr>
              <w:t>.1 - Contratto di avvalimento in originale</w:t>
            </w:r>
          </w:p>
        </w:tc>
      </w:tr>
      <w:tr w:rsidR="00066B38" w:rsidRPr="003E5544" w14:paraId="5B64F342" w14:textId="77777777" w:rsidTr="00D10D03">
        <w:trPr>
          <w:trHeight w:val="288"/>
        </w:trPr>
        <w:tc>
          <w:tcPr>
            <w:tcW w:w="9715" w:type="dxa"/>
            <w:vAlign w:val="center"/>
          </w:tcPr>
          <w:p w14:paraId="36DD1B16" w14:textId="09C3999A" w:rsidR="00066B38" w:rsidRPr="003E5544" w:rsidRDefault="00066B38" w:rsidP="00D10D03">
            <w:pPr>
              <w:rPr>
                <w:rFonts w:ascii="Calibri" w:hAnsi="Calibri" w:cs="Calibri"/>
                <w:sz w:val="20"/>
                <w:szCs w:val="20"/>
              </w:rPr>
            </w:pPr>
            <w:r w:rsidRPr="003E5544">
              <w:rPr>
                <w:rFonts w:ascii="Calibri" w:hAnsi="Calibri" w:cs="Calibri"/>
                <w:sz w:val="20"/>
                <w:szCs w:val="20"/>
              </w:rPr>
              <w:t xml:space="preserve">Allegato </w:t>
            </w:r>
            <w:r w:rsidR="00A02753" w:rsidRPr="003E5544">
              <w:rPr>
                <w:rFonts w:ascii="Calibri" w:hAnsi="Calibri" w:cs="Calibri"/>
                <w:sz w:val="20"/>
                <w:szCs w:val="20"/>
              </w:rPr>
              <w:t>6</w:t>
            </w:r>
            <w:r w:rsidRPr="003E5544">
              <w:rPr>
                <w:rFonts w:ascii="Calibri" w:hAnsi="Calibri" w:cs="Calibri"/>
                <w:sz w:val="20"/>
                <w:szCs w:val="20"/>
              </w:rPr>
              <w:t xml:space="preserve"> – Dichiarazioni per documentazione antimafia</w:t>
            </w:r>
          </w:p>
        </w:tc>
      </w:tr>
      <w:tr w:rsidR="00066B38" w:rsidRPr="003E5544" w14:paraId="4E3038D8" w14:textId="77777777" w:rsidTr="00D10D03">
        <w:trPr>
          <w:trHeight w:val="288"/>
        </w:trPr>
        <w:tc>
          <w:tcPr>
            <w:tcW w:w="9715" w:type="dxa"/>
            <w:vAlign w:val="center"/>
          </w:tcPr>
          <w:p w14:paraId="00B8D782" w14:textId="77777777" w:rsidR="00066B38" w:rsidRPr="003E5544" w:rsidRDefault="00066B38" w:rsidP="00D10D03">
            <w:pPr>
              <w:ind w:left="62" w:right="136"/>
              <w:rPr>
                <w:rFonts w:ascii="Calibri" w:hAnsi="Calibri" w:cs="Calibri"/>
                <w:iCs/>
                <w:sz w:val="20"/>
                <w:szCs w:val="20"/>
              </w:rPr>
            </w:pPr>
            <w:r w:rsidRPr="003E5544">
              <w:rPr>
                <w:rFonts w:ascii="Calibri" w:hAnsi="Calibri" w:cs="Calibri"/>
                <w:iCs/>
                <w:sz w:val="20"/>
                <w:szCs w:val="20"/>
              </w:rPr>
              <w:t>Garanzia provvisoria</w:t>
            </w:r>
          </w:p>
        </w:tc>
      </w:tr>
      <w:tr w:rsidR="00066B38" w:rsidRPr="003E5544" w14:paraId="75914944" w14:textId="77777777" w:rsidTr="00D10D03">
        <w:trPr>
          <w:trHeight w:val="288"/>
        </w:trPr>
        <w:tc>
          <w:tcPr>
            <w:tcW w:w="9715" w:type="dxa"/>
            <w:vAlign w:val="center"/>
          </w:tcPr>
          <w:p w14:paraId="2B018D2A" w14:textId="77777777" w:rsidR="00066B38" w:rsidRPr="003E5544" w:rsidRDefault="00066B38" w:rsidP="00D10D03">
            <w:pPr>
              <w:ind w:left="62" w:right="136"/>
              <w:rPr>
                <w:rFonts w:ascii="Calibri" w:hAnsi="Calibri" w:cs="Calibri"/>
                <w:iCs/>
                <w:sz w:val="20"/>
                <w:szCs w:val="20"/>
              </w:rPr>
            </w:pPr>
            <w:r w:rsidRPr="003E5544">
              <w:rPr>
                <w:rFonts w:ascii="Calibri" w:hAnsi="Calibri" w:cs="Calibri"/>
                <w:iCs/>
                <w:sz w:val="20"/>
                <w:szCs w:val="20"/>
              </w:rPr>
              <w:t>[Eventuale] Documentazione per la riduzione della garanzia provvisoria</w:t>
            </w:r>
          </w:p>
        </w:tc>
      </w:tr>
      <w:tr w:rsidR="00066B38" w:rsidRPr="003E5544" w14:paraId="689FE5E5" w14:textId="77777777" w:rsidTr="00D10D03">
        <w:trPr>
          <w:trHeight w:val="288"/>
        </w:trPr>
        <w:tc>
          <w:tcPr>
            <w:tcW w:w="9715" w:type="dxa"/>
            <w:vAlign w:val="center"/>
          </w:tcPr>
          <w:p w14:paraId="61B49AB4"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Procure</w:t>
            </w:r>
          </w:p>
        </w:tc>
      </w:tr>
      <w:tr w:rsidR="00066B38" w:rsidRPr="003E5544" w14:paraId="0DD44F88" w14:textId="77777777" w:rsidTr="00D10D03">
        <w:trPr>
          <w:trHeight w:val="288"/>
        </w:trPr>
        <w:tc>
          <w:tcPr>
            <w:tcW w:w="9715" w:type="dxa"/>
            <w:vAlign w:val="center"/>
          </w:tcPr>
          <w:p w14:paraId="594381B8" w14:textId="77777777" w:rsidR="00066B38" w:rsidRPr="003E5544" w:rsidRDefault="00066B38" w:rsidP="00D10D03">
            <w:pPr>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 in caso di concordato preventivo con continuità aziendale</w:t>
            </w:r>
            <w:r w:rsidRPr="003E5544">
              <w:rPr>
                <w:rFonts w:ascii="Calibri" w:hAnsi="Calibri" w:cs="Calibri"/>
                <w:sz w:val="20"/>
                <w:szCs w:val="20"/>
              </w:rPr>
              <w:t xml:space="preserve">] relazione di un professionista in possesso dei requisiti di cui all'articolo 2, comma 1, lettera o) del decreto legislativo n. 14/2019 </w:t>
            </w:r>
          </w:p>
        </w:tc>
      </w:tr>
      <w:tr w:rsidR="00066B38" w:rsidRPr="003E5544" w14:paraId="69EDDDBF" w14:textId="77777777" w:rsidTr="00D10D03">
        <w:trPr>
          <w:trHeight w:val="288"/>
        </w:trPr>
        <w:tc>
          <w:tcPr>
            <w:tcW w:w="9715" w:type="dxa"/>
            <w:vAlign w:val="center"/>
          </w:tcPr>
          <w:p w14:paraId="24FBC629" w14:textId="2FE8565B"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Allegato 1</w:t>
            </w:r>
            <w:r w:rsidR="00A02753" w:rsidRPr="003E5544">
              <w:rPr>
                <w:rFonts w:ascii="Calibri" w:hAnsi="Calibri" w:cs="Calibri"/>
                <w:sz w:val="20"/>
                <w:szCs w:val="20"/>
              </w:rPr>
              <w:t>1</w:t>
            </w:r>
            <w:r w:rsidRPr="003E5544">
              <w:rPr>
                <w:rFonts w:ascii="Calibri" w:hAnsi="Calibri" w:cs="Calibri"/>
                <w:sz w:val="20"/>
                <w:szCs w:val="20"/>
              </w:rPr>
              <w:t xml:space="preserve"> - Comprova dell’equivalenze delle tutele del CCNL utilizzato</w:t>
            </w:r>
          </w:p>
        </w:tc>
      </w:tr>
      <w:tr w:rsidR="00066B38" w:rsidRPr="003E5544" w14:paraId="4EAB7E5A" w14:textId="77777777" w:rsidTr="00D10D03">
        <w:trPr>
          <w:trHeight w:val="288"/>
        </w:trPr>
        <w:tc>
          <w:tcPr>
            <w:tcW w:w="9715" w:type="dxa"/>
            <w:vAlign w:val="center"/>
            <w:hideMark/>
          </w:tcPr>
          <w:p w14:paraId="6560D3D5"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xml:space="preserve">] Documentazione per i soggetti associati </w:t>
            </w:r>
          </w:p>
        </w:tc>
      </w:tr>
      <w:tr w:rsidR="00066B38" w:rsidRPr="003E5544" w14:paraId="3DA9F662" w14:textId="77777777" w:rsidTr="00D10D03">
        <w:trPr>
          <w:trHeight w:val="288"/>
        </w:trPr>
        <w:tc>
          <w:tcPr>
            <w:tcW w:w="9715" w:type="dxa"/>
            <w:vAlign w:val="center"/>
          </w:tcPr>
          <w:p w14:paraId="241B12B9"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Attestazione di sopralluogo</w:t>
            </w:r>
          </w:p>
        </w:tc>
      </w:tr>
      <w:tr w:rsidR="00066B38" w:rsidRPr="003E5544" w14:paraId="79DDC7B6" w14:textId="77777777" w:rsidTr="00D10D03">
        <w:trPr>
          <w:trHeight w:val="288"/>
        </w:trPr>
        <w:tc>
          <w:tcPr>
            <w:tcW w:w="9715" w:type="dxa"/>
            <w:vAlign w:val="center"/>
          </w:tcPr>
          <w:p w14:paraId="3C5DE9C4" w14:textId="77777777" w:rsidR="00066B38" w:rsidRPr="003E5544" w:rsidRDefault="00066B38" w:rsidP="00D10D03">
            <w:pPr>
              <w:ind w:left="62"/>
              <w:rPr>
                <w:rFonts w:ascii="Calibri" w:hAnsi="Calibri" w:cs="Calibri"/>
                <w:sz w:val="20"/>
                <w:szCs w:val="20"/>
                <w:highlight w:val="yellow"/>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Ricevuta del pagamento del contributo in favore dell’ANAC</w:t>
            </w:r>
          </w:p>
        </w:tc>
      </w:tr>
      <w:tr w:rsidR="00066B38" w:rsidRPr="003E5544" w14:paraId="3075F94B" w14:textId="77777777" w:rsidTr="00D10D03">
        <w:trPr>
          <w:trHeight w:val="288"/>
        </w:trPr>
        <w:tc>
          <w:tcPr>
            <w:tcW w:w="9715" w:type="dxa"/>
            <w:vAlign w:val="center"/>
          </w:tcPr>
          <w:p w14:paraId="0E42B712" w14:textId="77777777" w:rsidR="00066B38" w:rsidRPr="003E5544" w:rsidRDefault="00066B38" w:rsidP="00D10D03">
            <w:pPr>
              <w:ind w:left="62"/>
              <w:rPr>
                <w:rFonts w:ascii="Calibri" w:hAnsi="Calibri" w:cs="Calibri"/>
                <w:sz w:val="20"/>
                <w:szCs w:val="20"/>
              </w:rPr>
            </w:pPr>
            <w:r w:rsidRPr="003E5544">
              <w:rPr>
                <w:rFonts w:ascii="Calibri" w:hAnsi="Calibri" w:cs="Calibri"/>
                <w:sz w:val="20"/>
                <w:szCs w:val="20"/>
              </w:rPr>
              <w:t>[</w:t>
            </w:r>
            <w:r w:rsidRPr="003E5544">
              <w:rPr>
                <w:rFonts w:ascii="Calibri" w:hAnsi="Calibri" w:cs="Calibri"/>
                <w:i/>
                <w:sz w:val="20"/>
                <w:szCs w:val="20"/>
              </w:rPr>
              <w:t>Eventuale</w:t>
            </w:r>
            <w:r w:rsidRPr="003E5544">
              <w:rPr>
                <w:rFonts w:ascii="Calibri" w:hAnsi="Calibri" w:cs="Calibri"/>
                <w:sz w:val="20"/>
                <w:szCs w:val="20"/>
              </w:rPr>
              <w:t>] Documentazione probatoria delle misure di self-</w:t>
            </w:r>
            <w:proofErr w:type="spellStart"/>
            <w:r w:rsidRPr="003E5544">
              <w:rPr>
                <w:rFonts w:ascii="Calibri" w:hAnsi="Calibri" w:cs="Calibri"/>
                <w:sz w:val="20"/>
                <w:szCs w:val="20"/>
              </w:rPr>
              <w:t>cleaning</w:t>
            </w:r>
            <w:proofErr w:type="spellEnd"/>
            <w:r w:rsidRPr="003E5544">
              <w:rPr>
                <w:rFonts w:ascii="Calibri" w:hAnsi="Calibri" w:cs="Calibri"/>
                <w:sz w:val="20"/>
                <w:szCs w:val="20"/>
              </w:rPr>
              <w:t xml:space="preserve"> adottate</w:t>
            </w:r>
          </w:p>
        </w:tc>
      </w:tr>
    </w:tbl>
    <w:p w14:paraId="73044720" w14:textId="77777777" w:rsidR="00CB6A02" w:rsidRPr="003E5544" w:rsidRDefault="00CB6A02" w:rsidP="008B3B8C">
      <w:pPr>
        <w:tabs>
          <w:tab w:val="left" w:pos="426"/>
        </w:tabs>
        <w:ind w:right="51"/>
        <w:rPr>
          <w:rFonts w:ascii="Calibri" w:hAnsi="Calibri" w:cs="Calibri"/>
          <w:sz w:val="20"/>
          <w:szCs w:val="20"/>
        </w:rPr>
      </w:pPr>
    </w:p>
    <w:p w14:paraId="06298CA4" w14:textId="77777777" w:rsidR="00CB6A02" w:rsidRPr="003E5544" w:rsidRDefault="00CB6A02" w:rsidP="00CB6A02">
      <w:pPr>
        <w:pStyle w:val="Paragrafoelenco"/>
        <w:numPr>
          <w:ilvl w:val="0"/>
          <w:numId w:val="32"/>
        </w:numPr>
        <w:tabs>
          <w:tab w:val="left" w:pos="426"/>
        </w:tabs>
        <w:suppressAutoHyphens w:val="0"/>
        <w:spacing w:after="0" w:line="240" w:lineRule="auto"/>
        <w:ind w:left="360"/>
        <w:jc w:val="both"/>
        <w:rPr>
          <w:rFonts w:ascii="Calibri" w:hAnsi="Calibri" w:cs="Calibri"/>
          <w:b/>
          <w:bCs/>
          <w:sz w:val="20"/>
          <w:szCs w:val="20"/>
        </w:rPr>
      </w:pPr>
      <w:r w:rsidRPr="003E5544">
        <w:rPr>
          <w:rFonts w:ascii="Calibri" w:hAnsi="Calibri" w:cs="Calibri"/>
          <w:b/>
          <w:bCs/>
          <w:sz w:val="20"/>
          <w:szCs w:val="20"/>
        </w:rPr>
        <w:t>ALLEGA nell’ambito del FVOE la seguente documentazione (indicare i documenti caricati nel FVOE):</w:t>
      </w:r>
    </w:p>
    <w:p w14:paraId="0305265B" w14:textId="77777777" w:rsidR="00CB6A02" w:rsidRPr="003E5544" w:rsidRDefault="00CB6A02" w:rsidP="00CB6A02">
      <w:pPr>
        <w:pStyle w:val="Paragrafoelenco"/>
        <w:tabs>
          <w:tab w:val="left" w:pos="426"/>
        </w:tabs>
        <w:ind w:left="0"/>
        <w:jc w:val="both"/>
        <w:rPr>
          <w:rFonts w:ascii="Calibri" w:hAnsi="Calibri" w:cs="Calibri"/>
          <w:bCs/>
          <w:sz w:val="20"/>
          <w:szCs w:val="20"/>
        </w:rPr>
      </w:pPr>
      <w:r w:rsidRPr="003E5544">
        <w:rPr>
          <w:rFonts w:ascii="Calibri" w:hAnsi="Calibri" w:cs="Calibri"/>
          <w:sz w:val="20"/>
          <w:szCs w:val="20"/>
        </w:rPr>
        <w:t>________________</w:t>
      </w:r>
    </w:p>
    <w:p w14:paraId="779D1C10" w14:textId="77777777" w:rsidR="00CB6A02" w:rsidRPr="003E5544" w:rsidRDefault="00CB6A02" w:rsidP="00CB6A02">
      <w:pPr>
        <w:pStyle w:val="Paragrafoelenco"/>
        <w:tabs>
          <w:tab w:val="left" w:pos="426"/>
        </w:tabs>
        <w:ind w:left="0"/>
        <w:jc w:val="both"/>
        <w:rPr>
          <w:rFonts w:ascii="Calibri" w:hAnsi="Calibri" w:cs="Calibri"/>
          <w:bCs/>
          <w:sz w:val="20"/>
          <w:szCs w:val="20"/>
        </w:rPr>
      </w:pPr>
      <w:r w:rsidRPr="003E5544">
        <w:rPr>
          <w:rFonts w:ascii="Calibri" w:hAnsi="Calibri" w:cs="Calibri"/>
          <w:sz w:val="20"/>
          <w:szCs w:val="20"/>
        </w:rPr>
        <w:t>_______________</w:t>
      </w:r>
      <w:r w:rsidRPr="003E5544">
        <w:rPr>
          <w:rFonts w:ascii="Calibri" w:hAnsi="Calibri" w:cs="Calibri"/>
          <w:bCs/>
          <w:sz w:val="20"/>
          <w:szCs w:val="20"/>
        </w:rPr>
        <w:t>_</w:t>
      </w:r>
    </w:p>
    <w:p w14:paraId="2512C6E8" w14:textId="77777777" w:rsidR="00D95043" w:rsidRPr="003E5544" w:rsidRDefault="00D95043" w:rsidP="00D95043">
      <w:pPr>
        <w:ind w:left="4956"/>
        <w:jc w:val="both"/>
        <w:rPr>
          <w:rFonts w:ascii="Calibri" w:hAnsi="Calibri" w:cs="Calibri"/>
          <w:sz w:val="20"/>
          <w:szCs w:val="20"/>
        </w:rPr>
      </w:pPr>
      <w:r w:rsidRPr="003E5544">
        <w:rPr>
          <w:rFonts w:ascii="Calibri" w:hAnsi="Calibri" w:cs="Calibri"/>
          <w:sz w:val="20"/>
          <w:szCs w:val="20"/>
        </w:rPr>
        <w:t>Firma digitale</w:t>
      </w:r>
      <w:r w:rsidRPr="003E5544">
        <w:rPr>
          <w:rStyle w:val="Rimandonotaapidipagina"/>
          <w:rFonts w:ascii="Calibri" w:hAnsi="Calibri" w:cs="Calibri"/>
          <w:sz w:val="20"/>
          <w:szCs w:val="20"/>
        </w:rPr>
        <w:footnoteReference w:id="6"/>
      </w:r>
      <w:r w:rsidRPr="003E5544">
        <w:rPr>
          <w:rFonts w:ascii="Calibri" w:hAnsi="Calibri" w:cs="Calibri"/>
          <w:sz w:val="20"/>
          <w:szCs w:val="20"/>
        </w:rPr>
        <w:t xml:space="preserve"> del legale rappresentante/procuratore</w:t>
      </w:r>
      <w:bookmarkStart w:id="20" w:name="_Ref41906052"/>
      <w:r w:rsidRPr="003E5544">
        <w:rPr>
          <w:rStyle w:val="Rimandonotaapidipagina"/>
          <w:rFonts w:ascii="Calibri" w:hAnsi="Calibri" w:cs="Calibri"/>
          <w:sz w:val="20"/>
          <w:szCs w:val="20"/>
        </w:rPr>
        <w:footnoteReference w:id="7"/>
      </w:r>
      <w:bookmarkEnd w:id="20"/>
    </w:p>
    <w:p w14:paraId="614A9C0E" w14:textId="77777777" w:rsidR="00CB6A02" w:rsidRPr="003E5544" w:rsidRDefault="00CB6A02" w:rsidP="00CB6A02">
      <w:pPr>
        <w:tabs>
          <w:tab w:val="left" w:pos="426"/>
        </w:tabs>
        <w:ind w:left="426" w:right="51" w:hanging="426"/>
        <w:rPr>
          <w:rFonts w:ascii="Calibri" w:hAnsi="Calibri" w:cs="Calibri"/>
          <w:sz w:val="20"/>
          <w:szCs w:val="20"/>
        </w:rPr>
      </w:pPr>
    </w:p>
    <w:p w14:paraId="0651BACD" w14:textId="77777777" w:rsidR="00CB6A02" w:rsidRPr="003E5544" w:rsidRDefault="00CB6A02" w:rsidP="00CB6A02">
      <w:pPr>
        <w:rPr>
          <w:rFonts w:ascii="Calibri" w:hAnsi="Calibri" w:cs="Calibri"/>
          <w:sz w:val="20"/>
          <w:szCs w:val="20"/>
        </w:rPr>
      </w:pPr>
    </w:p>
    <w:p w14:paraId="08780BAA" w14:textId="77777777" w:rsidR="00CB6A02" w:rsidRPr="003E5544" w:rsidRDefault="00CB6A02" w:rsidP="00CB6A02">
      <w:pPr>
        <w:rPr>
          <w:rFonts w:ascii="Calibri" w:hAnsi="Calibri" w:cs="Calibri"/>
          <w:sz w:val="20"/>
          <w:szCs w:val="20"/>
        </w:rPr>
      </w:pPr>
    </w:p>
    <w:p w14:paraId="00642D49" w14:textId="77777777" w:rsidR="00CB6A02" w:rsidRPr="003E5544" w:rsidRDefault="00CB6A02" w:rsidP="00CB6A02">
      <w:pPr>
        <w:jc w:val="both"/>
        <w:rPr>
          <w:rFonts w:ascii="Calibri" w:hAnsi="Calibri" w:cs="Calibri"/>
          <w:sz w:val="20"/>
          <w:szCs w:val="20"/>
        </w:rPr>
      </w:pPr>
    </w:p>
    <w:p w14:paraId="5B60D017" w14:textId="77777777" w:rsidR="00C41162" w:rsidRPr="003E5544" w:rsidRDefault="00C41162" w:rsidP="00513881">
      <w:pPr>
        <w:spacing w:after="0" w:line="240" w:lineRule="auto"/>
        <w:jc w:val="both"/>
        <w:rPr>
          <w:rFonts w:ascii="Calibri" w:hAnsi="Calibri" w:cs="Calibri"/>
          <w:sz w:val="20"/>
          <w:szCs w:val="20"/>
        </w:rPr>
      </w:pPr>
    </w:p>
    <w:sectPr w:rsidR="00C41162" w:rsidRPr="003E5544" w:rsidSect="003E5544">
      <w:headerReference w:type="default" r:id="rId8"/>
      <w:pgSz w:w="11906" w:h="16838"/>
      <w:pgMar w:top="1243"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8C863" w14:textId="77777777" w:rsidR="0041196B" w:rsidRDefault="0041196B">
      <w:pPr>
        <w:spacing w:after="0" w:line="240" w:lineRule="auto"/>
      </w:pPr>
      <w:r>
        <w:separator/>
      </w:r>
    </w:p>
  </w:endnote>
  <w:endnote w:type="continuationSeparator" w:id="0">
    <w:p w14:paraId="4782E614" w14:textId="77777777" w:rsidR="0041196B" w:rsidRDefault="00411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100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roman"/>
    <w:notTrueType/>
    <w:pitch w:val="default"/>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C8E83" w14:textId="77777777" w:rsidR="0041196B" w:rsidRDefault="0041196B">
      <w:pPr>
        <w:rPr>
          <w:sz w:val="12"/>
        </w:rPr>
      </w:pPr>
      <w:r>
        <w:separator/>
      </w:r>
    </w:p>
  </w:footnote>
  <w:footnote w:type="continuationSeparator" w:id="0">
    <w:p w14:paraId="2067CB73" w14:textId="77777777" w:rsidR="0041196B" w:rsidRDefault="0041196B">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51099C2B" w14:textId="77777777" w:rsidR="00F758B6" w:rsidRPr="003610B4" w:rsidRDefault="00F758B6" w:rsidP="00F758B6">
      <w:pPr>
        <w:pStyle w:val="Testonotaapidipagina"/>
        <w:rPr>
          <w:sz w:val="16"/>
          <w:szCs w:val="16"/>
        </w:rPr>
      </w:pPr>
      <w:r w:rsidRPr="003610B4">
        <w:rPr>
          <w:rStyle w:val="Rimandonotaapidipagina"/>
          <w:sz w:val="16"/>
          <w:szCs w:val="16"/>
        </w:rPr>
        <w:footnoteRef/>
      </w:r>
      <w:r w:rsidRPr="003610B4">
        <w:rPr>
          <w:sz w:val="16"/>
          <w:szCs w:val="16"/>
        </w:rPr>
        <w:t xml:space="preserve"> Minimo il 20% dell’importo delle prestazioni subappaltabili. </w:t>
      </w:r>
      <w:proofErr w:type="gramStart"/>
      <w:r w:rsidRPr="003610B4">
        <w:rPr>
          <w:sz w:val="16"/>
          <w:szCs w:val="16"/>
        </w:rPr>
        <w:t>E’</w:t>
      </w:r>
      <w:proofErr w:type="gramEnd"/>
      <w:r w:rsidRPr="003610B4">
        <w:rPr>
          <w:sz w:val="16"/>
          <w:szCs w:val="16"/>
        </w:rPr>
        <w:t xml:space="preserve"> possibile individuare una diversa soglia di affidamento delle prestazioni che si intende subappaltare alle piccole e medie imprese per ragioni legate all’oggetto o alle caratteristiche delle prestazioni o al mercato di riferimento.</w:t>
      </w:r>
    </w:p>
  </w:footnote>
  <w:footnote w:id="6">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039A9CC0"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28B4638"/>
    <w:multiLevelType w:val="hybridMultilevel"/>
    <w:tmpl w:val="32147B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3"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6"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7"/>
  </w:num>
  <w:num w:numId="24" w16cid:durableId="493641961">
    <w:abstractNumId w:val="38"/>
  </w:num>
  <w:num w:numId="25" w16cid:durableId="1469009733">
    <w:abstractNumId w:val="31"/>
  </w:num>
  <w:num w:numId="26" w16cid:durableId="784883165">
    <w:abstractNumId w:val="48"/>
  </w:num>
  <w:num w:numId="27" w16cid:durableId="2048290657">
    <w:abstractNumId w:val="17"/>
  </w:num>
  <w:num w:numId="28" w16cid:durableId="1963681577">
    <w:abstractNumId w:val="45"/>
  </w:num>
  <w:num w:numId="29" w16cid:durableId="47192004">
    <w:abstractNumId w:val="9"/>
  </w:num>
  <w:num w:numId="30" w16cid:durableId="1767849724">
    <w:abstractNumId w:val="46"/>
  </w:num>
  <w:num w:numId="31" w16cid:durableId="343897034">
    <w:abstractNumId w:val="44"/>
  </w:num>
  <w:num w:numId="32" w16cid:durableId="1642884175">
    <w:abstractNumId w:val="15"/>
  </w:num>
  <w:num w:numId="33" w16cid:durableId="1966306541">
    <w:abstractNumId w:val="0"/>
  </w:num>
  <w:num w:numId="34" w16cid:durableId="1349409052">
    <w:abstractNumId w:val="16"/>
  </w:num>
  <w:num w:numId="35" w16cid:durableId="1902476068">
    <w:abstractNumId w:val="50"/>
  </w:num>
  <w:num w:numId="36" w16cid:durableId="1772508828">
    <w:abstractNumId w:val="49"/>
  </w:num>
  <w:num w:numId="37" w16cid:durableId="384911530">
    <w:abstractNumId w:val="18"/>
  </w:num>
  <w:num w:numId="38" w16cid:durableId="1755935729">
    <w:abstractNumId w:val="43"/>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 w:numId="51" w16cid:durableId="154491154">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MELA PAPA">
    <w15:presenceInfo w15:providerId="AD" w15:userId="S::pamela.papa@cnr.it::001321ab-f073-4e3b-97ef-471192637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hideSpellingErrors/>
  <w:hideGrammaticalErrors/>
  <w:proofState w:spelling="clean" w:grammar="clean"/>
  <w:trackRevisions/>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5C3"/>
    <w:rsid w:val="00084CC3"/>
    <w:rsid w:val="00097F21"/>
    <w:rsid w:val="000B772C"/>
    <w:rsid w:val="000D0F7C"/>
    <w:rsid w:val="000E5869"/>
    <w:rsid w:val="000E61DB"/>
    <w:rsid w:val="00121819"/>
    <w:rsid w:val="00123D09"/>
    <w:rsid w:val="00141B8D"/>
    <w:rsid w:val="00142DF0"/>
    <w:rsid w:val="0017730C"/>
    <w:rsid w:val="0018255E"/>
    <w:rsid w:val="00184306"/>
    <w:rsid w:val="001A5430"/>
    <w:rsid w:val="001B6DD9"/>
    <w:rsid w:val="001C746F"/>
    <w:rsid w:val="001D24C1"/>
    <w:rsid w:val="001D507E"/>
    <w:rsid w:val="001F1C66"/>
    <w:rsid w:val="00200F9B"/>
    <w:rsid w:val="00206E7E"/>
    <w:rsid w:val="00214250"/>
    <w:rsid w:val="00220748"/>
    <w:rsid w:val="0022218E"/>
    <w:rsid w:val="00275DC2"/>
    <w:rsid w:val="00284FD2"/>
    <w:rsid w:val="002A1423"/>
    <w:rsid w:val="002A377A"/>
    <w:rsid w:val="002C3984"/>
    <w:rsid w:val="002C519F"/>
    <w:rsid w:val="002D5066"/>
    <w:rsid w:val="002D52F8"/>
    <w:rsid w:val="00312F22"/>
    <w:rsid w:val="0031727F"/>
    <w:rsid w:val="00345201"/>
    <w:rsid w:val="00361029"/>
    <w:rsid w:val="00377134"/>
    <w:rsid w:val="00377510"/>
    <w:rsid w:val="0038386C"/>
    <w:rsid w:val="00387B66"/>
    <w:rsid w:val="003928C3"/>
    <w:rsid w:val="003A3421"/>
    <w:rsid w:val="003B3811"/>
    <w:rsid w:val="003B7B22"/>
    <w:rsid w:val="003E1AB6"/>
    <w:rsid w:val="003E37AF"/>
    <w:rsid w:val="003E5544"/>
    <w:rsid w:val="00400828"/>
    <w:rsid w:val="00404E7C"/>
    <w:rsid w:val="00407036"/>
    <w:rsid w:val="0041196B"/>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8066F"/>
    <w:rsid w:val="005B0AF1"/>
    <w:rsid w:val="005C2723"/>
    <w:rsid w:val="005D279E"/>
    <w:rsid w:val="005D4C8D"/>
    <w:rsid w:val="005D5260"/>
    <w:rsid w:val="005F0358"/>
    <w:rsid w:val="00600FEC"/>
    <w:rsid w:val="006026A2"/>
    <w:rsid w:val="00604DB7"/>
    <w:rsid w:val="00604FAB"/>
    <w:rsid w:val="00627C0A"/>
    <w:rsid w:val="0063020D"/>
    <w:rsid w:val="0063674A"/>
    <w:rsid w:val="00637AC1"/>
    <w:rsid w:val="006533B7"/>
    <w:rsid w:val="006553C6"/>
    <w:rsid w:val="0066102F"/>
    <w:rsid w:val="00673480"/>
    <w:rsid w:val="00686D52"/>
    <w:rsid w:val="00693273"/>
    <w:rsid w:val="00695084"/>
    <w:rsid w:val="0069625E"/>
    <w:rsid w:val="006A25EA"/>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82672"/>
    <w:rsid w:val="00791FF6"/>
    <w:rsid w:val="007927C8"/>
    <w:rsid w:val="007B31F5"/>
    <w:rsid w:val="007E3471"/>
    <w:rsid w:val="007F693F"/>
    <w:rsid w:val="007F739A"/>
    <w:rsid w:val="008113CC"/>
    <w:rsid w:val="008339CB"/>
    <w:rsid w:val="0083449C"/>
    <w:rsid w:val="008366BC"/>
    <w:rsid w:val="00837888"/>
    <w:rsid w:val="008559F6"/>
    <w:rsid w:val="0085716F"/>
    <w:rsid w:val="008B1DEA"/>
    <w:rsid w:val="008B3B8C"/>
    <w:rsid w:val="008B4CC9"/>
    <w:rsid w:val="008D4690"/>
    <w:rsid w:val="008F0B7A"/>
    <w:rsid w:val="00907E63"/>
    <w:rsid w:val="00912F15"/>
    <w:rsid w:val="00916DD7"/>
    <w:rsid w:val="009318C6"/>
    <w:rsid w:val="00942E88"/>
    <w:rsid w:val="009610FD"/>
    <w:rsid w:val="00982631"/>
    <w:rsid w:val="00987771"/>
    <w:rsid w:val="009A0666"/>
    <w:rsid w:val="009A65F9"/>
    <w:rsid w:val="009B1B3B"/>
    <w:rsid w:val="009B5141"/>
    <w:rsid w:val="009C1946"/>
    <w:rsid w:val="009D50C6"/>
    <w:rsid w:val="009D620B"/>
    <w:rsid w:val="009E1D2D"/>
    <w:rsid w:val="009E46B4"/>
    <w:rsid w:val="00A00851"/>
    <w:rsid w:val="00A02753"/>
    <w:rsid w:val="00A14570"/>
    <w:rsid w:val="00A16E58"/>
    <w:rsid w:val="00A20F7E"/>
    <w:rsid w:val="00A332B3"/>
    <w:rsid w:val="00A452B1"/>
    <w:rsid w:val="00A52C0B"/>
    <w:rsid w:val="00A57640"/>
    <w:rsid w:val="00A66A97"/>
    <w:rsid w:val="00A718A5"/>
    <w:rsid w:val="00A84612"/>
    <w:rsid w:val="00AA5247"/>
    <w:rsid w:val="00AB0FA5"/>
    <w:rsid w:val="00AD2BBA"/>
    <w:rsid w:val="00AD4BDC"/>
    <w:rsid w:val="00B15C1C"/>
    <w:rsid w:val="00B168F4"/>
    <w:rsid w:val="00B404DC"/>
    <w:rsid w:val="00B44004"/>
    <w:rsid w:val="00B52DC2"/>
    <w:rsid w:val="00B5701D"/>
    <w:rsid w:val="00B67904"/>
    <w:rsid w:val="00B7690A"/>
    <w:rsid w:val="00B81595"/>
    <w:rsid w:val="00B85B36"/>
    <w:rsid w:val="00B973D9"/>
    <w:rsid w:val="00BA7824"/>
    <w:rsid w:val="00BF1D89"/>
    <w:rsid w:val="00BF372E"/>
    <w:rsid w:val="00BF4C0F"/>
    <w:rsid w:val="00C002F1"/>
    <w:rsid w:val="00C208D3"/>
    <w:rsid w:val="00C321BB"/>
    <w:rsid w:val="00C3323C"/>
    <w:rsid w:val="00C41162"/>
    <w:rsid w:val="00C42E0B"/>
    <w:rsid w:val="00C47D87"/>
    <w:rsid w:val="00C616E2"/>
    <w:rsid w:val="00C61B2A"/>
    <w:rsid w:val="00C64402"/>
    <w:rsid w:val="00C73EF4"/>
    <w:rsid w:val="00C77279"/>
    <w:rsid w:val="00C9670D"/>
    <w:rsid w:val="00CA544B"/>
    <w:rsid w:val="00CB13FF"/>
    <w:rsid w:val="00CB6A02"/>
    <w:rsid w:val="00CC54C7"/>
    <w:rsid w:val="00D01E7A"/>
    <w:rsid w:val="00D36691"/>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C3F0E"/>
    <w:rsid w:val="00EE1D84"/>
    <w:rsid w:val="00EE26AE"/>
    <w:rsid w:val="00EE75CE"/>
    <w:rsid w:val="00F03877"/>
    <w:rsid w:val="00F05ACD"/>
    <w:rsid w:val="00F130CB"/>
    <w:rsid w:val="00F228B7"/>
    <w:rsid w:val="00F2497E"/>
    <w:rsid w:val="00F26C68"/>
    <w:rsid w:val="00F27E15"/>
    <w:rsid w:val="00F36DB4"/>
    <w:rsid w:val="00F447FE"/>
    <w:rsid w:val="00F54CBE"/>
    <w:rsid w:val="00F552C5"/>
    <w:rsid w:val="00F70916"/>
    <w:rsid w:val="00F72FDD"/>
    <w:rsid w:val="00F758B6"/>
    <w:rsid w:val="00F77256"/>
    <w:rsid w:val="00F86B3A"/>
    <w:rsid w:val="00FA1533"/>
    <w:rsid w:val="00FA56B9"/>
    <w:rsid w:val="00FB1F47"/>
    <w:rsid w:val="00FB3DE4"/>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link w:val="ParagrafoelencoCarattere"/>
    <w:uiPriority w:val="99"/>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link w:val="Paragrafoelenco"/>
    <w:uiPriority w:val="99"/>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4684</Words>
  <Characters>26702</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PAMELA PAPA</cp:lastModifiedBy>
  <cp:revision>3</cp:revision>
  <cp:lastPrinted>2023-12-13T08:59:00Z</cp:lastPrinted>
  <dcterms:created xsi:type="dcterms:W3CDTF">2025-06-10T09:22:00Z</dcterms:created>
  <dcterms:modified xsi:type="dcterms:W3CDTF">2025-10-01T15:48:00Z</dcterms:modified>
  <dc:language>it-IT</dc:language>
</cp:coreProperties>
</file>